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629" w:rsidRDefault="00AF2629" w:rsidP="00DB2589">
      <w:pPr>
        <w:rPr>
          <w:ins w:id="0" w:author="Author"/>
          <w:rFonts w:ascii="Times New Roman" w:eastAsia="Times New Roman" w:hAnsi="Times New Roman" w:cs="Times New Roman"/>
          <w:b/>
          <w:bCs/>
          <w:sz w:val="20"/>
          <w:szCs w:val="20"/>
          <w:lang w:eastAsia="en-GB"/>
        </w:rPr>
      </w:pPr>
      <w:ins w:id="1" w:author="Author">
        <w:r>
          <w:rPr>
            <w:rFonts w:ascii="Times New Roman" w:eastAsia="Times New Roman" w:hAnsi="Times New Roman" w:cs="Times New Roman"/>
            <w:b/>
            <w:bCs/>
            <w:sz w:val="20"/>
            <w:szCs w:val="20"/>
            <w:lang w:eastAsia="en-GB"/>
          </w:rPr>
          <w:t>Annex II</w:t>
        </w:r>
      </w:ins>
    </w:p>
    <w:p w:rsidR="00DB2589" w:rsidRDefault="00692B32" w:rsidP="00DB2589">
      <w:pPr>
        <w:rPr>
          <w:ins w:id="2" w:author="Author"/>
          <w:rFonts w:ascii="Times New Roman" w:eastAsia="Times New Roman" w:hAnsi="Times New Roman" w:cs="Times New Roman"/>
          <w:b/>
          <w:bCs/>
          <w:sz w:val="20"/>
          <w:szCs w:val="20"/>
          <w:lang w:eastAsia="en-GB"/>
        </w:rPr>
      </w:pPr>
      <w:r w:rsidRPr="00DD642D">
        <w:rPr>
          <w:rFonts w:ascii="Times New Roman" w:eastAsia="Times New Roman" w:hAnsi="Times New Roman" w:cs="Times New Roman"/>
          <w:b/>
          <w:bCs/>
          <w:sz w:val="20"/>
          <w:szCs w:val="20"/>
          <w:lang w:eastAsia="en-GB"/>
        </w:rPr>
        <w:t xml:space="preserve">S.36.02. - IGT - Derivatives </w:t>
      </w:r>
      <w:r w:rsidR="006D1A97">
        <w:rPr>
          <w:rFonts w:ascii="Times New Roman" w:eastAsia="Times New Roman" w:hAnsi="Times New Roman" w:cs="Times New Roman"/>
          <w:b/>
          <w:bCs/>
          <w:sz w:val="20"/>
          <w:szCs w:val="20"/>
          <w:lang w:eastAsia="en-GB"/>
        </w:rPr>
        <w:t>(</w:t>
      </w:r>
      <w:r w:rsidR="006B412A">
        <w:rPr>
          <w:rFonts w:ascii="Times New Roman" w:eastAsia="Times New Roman" w:hAnsi="Times New Roman" w:cs="Times New Roman"/>
          <w:b/>
          <w:bCs/>
          <w:sz w:val="20"/>
          <w:szCs w:val="20"/>
          <w:lang w:eastAsia="en-GB"/>
        </w:rPr>
        <w:t xml:space="preserve">old </w:t>
      </w:r>
      <w:r w:rsidR="006D1A97">
        <w:rPr>
          <w:rFonts w:ascii="Times New Roman" w:eastAsia="Times New Roman" w:hAnsi="Times New Roman" w:cs="Times New Roman"/>
          <w:b/>
          <w:bCs/>
          <w:sz w:val="20"/>
          <w:szCs w:val="20"/>
          <w:lang w:eastAsia="en-GB"/>
        </w:rPr>
        <w:t>IGT2)</w:t>
      </w:r>
    </w:p>
    <w:p w:rsidR="00B9487B" w:rsidRPr="00DD642D" w:rsidRDefault="00B9487B" w:rsidP="00DB2589">
      <w:pPr>
        <w:rPr>
          <w:rFonts w:ascii="Times New Roman" w:eastAsia="Times New Roman" w:hAnsi="Times New Roman" w:cs="Times New Roman"/>
          <w:b/>
          <w:bCs/>
          <w:sz w:val="20"/>
          <w:szCs w:val="20"/>
          <w:lang w:eastAsia="en-GB"/>
        </w:rPr>
      </w:pPr>
      <w:ins w:id="3" w:author="Author">
        <w:r>
          <w:rPr>
            <w:rFonts w:ascii="Times New Roman" w:eastAsia="Times New Roman" w:hAnsi="Times New Roman" w:cs="Times New Roman"/>
            <w:b/>
            <w:bCs/>
            <w:sz w:val="20"/>
            <w:szCs w:val="20"/>
            <w:lang w:eastAsia="en-GB"/>
          </w:rPr>
          <w:t>General comments:</w:t>
        </w:r>
      </w:ins>
    </w:p>
    <w:p w:rsidR="006D1A97" w:rsidRPr="008B28ED" w:rsidRDefault="006D1A97" w:rsidP="006D1A97">
      <w:pPr>
        <w:jc w:val="both"/>
        <w:rPr>
          <w:rFonts w:ascii="Times New Roman" w:hAnsi="Times New Roman" w:cs="Times New Roman"/>
          <w:sz w:val="20"/>
          <w:szCs w:val="20"/>
        </w:rPr>
      </w:pPr>
      <w:r w:rsidRPr="008B28E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6D1A97" w:rsidRDefault="006D1A97" w:rsidP="006D1A97">
      <w:pPr>
        <w:jc w:val="both"/>
        <w:rPr>
          <w:rFonts w:ascii="Times New Roman" w:hAnsi="Times New Roman" w:cs="Times New Roman"/>
          <w:sz w:val="20"/>
          <w:szCs w:val="20"/>
          <w:lang w:val="en-US"/>
        </w:rPr>
      </w:pPr>
      <w:r w:rsidRPr="008B28ED">
        <w:rPr>
          <w:rFonts w:ascii="Times New Roman" w:hAnsi="Times New Roman" w:cs="Times New Roman"/>
          <w:sz w:val="20"/>
          <w:szCs w:val="20"/>
          <w:lang w:val="en-US"/>
        </w:rPr>
        <w:t xml:space="preserve">This annex relates to annual submission of information for </w:t>
      </w:r>
      <w:r w:rsidR="001258AF">
        <w:rPr>
          <w:rFonts w:ascii="Times New Roman" w:hAnsi="Times New Roman" w:cs="Times New Roman"/>
          <w:sz w:val="20"/>
          <w:szCs w:val="20"/>
          <w:lang w:val="en-US"/>
        </w:rPr>
        <w:t>individual entities</w:t>
      </w:r>
      <w:r>
        <w:rPr>
          <w:rFonts w:ascii="Times New Roman" w:hAnsi="Times New Roman" w:cs="Times New Roman"/>
          <w:sz w:val="20"/>
          <w:szCs w:val="20"/>
          <w:lang w:val="en-US"/>
        </w:rPr>
        <w:t>.</w:t>
      </w:r>
    </w:p>
    <w:p w:rsidR="00293C07" w:rsidRPr="008C309E" w:rsidRDefault="00293C07" w:rsidP="00293C07">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report all IGTs between </w:t>
      </w:r>
      <w:r w:rsidRPr="00DD642D">
        <w:rPr>
          <w:rFonts w:ascii="Times New Roman" w:hAnsi="Times New Roman" w:cs="Times New Roman"/>
          <w:sz w:val="20"/>
          <w:szCs w:val="20"/>
        </w:rPr>
        <w:t>entities in scope of group supervision</w:t>
      </w:r>
      <w:r w:rsidR="001258AF" w:rsidRPr="00DD642D">
        <w:rPr>
          <w:rFonts w:ascii="Times New Roman" w:hAnsi="Times New Roman" w:cs="Times New Roman"/>
          <w:sz w:val="20"/>
          <w:szCs w:val="20"/>
        </w:rPr>
        <w:t xml:space="preserve"> according to article 213 (2</w:t>
      </w:r>
      <w:proofErr w:type="gramStart"/>
      <w:r w:rsidR="001258AF" w:rsidRPr="00DD642D">
        <w:rPr>
          <w:rFonts w:ascii="Times New Roman" w:hAnsi="Times New Roman" w:cs="Times New Roman"/>
          <w:sz w:val="20"/>
          <w:szCs w:val="20"/>
        </w:rPr>
        <w:t>)(</w:t>
      </w:r>
      <w:proofErr w:type="gramEnd"/>
      <w:r w:rsidR="001258AF" w:rsidRPr="00DD642D">
        <w:rPr>
          <w:rFonts w:ascii="Times New Roman" w:hAnsi="Times New Roman" w:cs="Times New Roman"/>
          <w:sz w:val="20"/>
          <w:szCs w:val="20"/>
        </w:rPr>
        <w:t>d) of Directive 2009/138/EC</w:t>
      </w:r>
      <w:del w:id="4" w:author="Author">
        <w:r w:rsidRPr="00DD642D" w:rsidDel="00CA5BB8">
          <w:rPr>
            <w:rFonts w:ascii="Times New Roman" w:hAnsi="Times New Roman" w:cs="Times New Roman"/>
            <w:sz w:val="20"/>
            <w:szCs w:val="20"/>
          </w:rPr>
          <w:delText>, irrespective of the choice of calculation method or whether sectoral solvency rules have been used for the purposes of the group</w:delText>
        </w:r>
        <w:r w:rsidRPr="008C309E" w:rsidDel="00CA5BB8">
          <w:rPr>
            <w:rFonts w:ascii="Times New Roman" w:hAnsi="Times New Roman" w:cs="Times New Roman"/>
            <w:sz w:val="20"/>
            <w:szCs w:val="20"/>
          </w:rPr>
          <w:delText xml:space="preserve"> solvency calculation</w:delText>
        </w:r>
      </w:del>
      <w:r w:rsidRPr="008C309E">
        <w:rPr>
          <w:rFonts w:ascii="Times New Roman" w:hAnsi="Times New Roman" w:cs="Times New Roman"/>
          <w:sz w:val="20"/>
          <w:szCs w:val="20"/>
        </w:rPr>
        <w:t xml:space="preserve">. </w:t>
      </w:r>
    </w:p>
    <w:p w:rsidR="00293C07" w:rsidRPr="008C309E" w:rsidRDefault="00293C07" w:rsidP="00293C07">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293C07" w:rsidRPr="008C309E" w:rsidRDefault="007F2F55" w:rsidP="00293C07">
      <w:pPr>
        <w:suppressAutoHyphens/>
        <w:snapToGrid w:val="0"/>
        <w:spacing w:after="0" w:line="240" w:lineRule="auto"/>
        <w:ind w:left="28" w:firstLine="5"/>
        <w:jc w:val="both"/>
        <w:rPr>
          <w:rFonts w:ascii="Times New Roman" w:hAnsi="Times New Roman" w:cs="Times New Roman"/>
          <w:sz w:val="20"/>
          <w:szCs w:val="20"/>
        </w:rPr>
      </w:pPr>
      <w:ins w:id="5" w:author="Author">
        <w:r>
          <w:rPr>
            <w:rFonts w:ascii="Times New Roman" w:hAnsi="Times New Roman" w:cs="Times New Roman"/>
            <w:sz w:val="20"/>
            <w:szCs w:val="20"/>
          </w:rPr>
          <w:t>The insurance undertaking is</w:t>
        </w:r>
      </w:ins>
      <w:del w:id="6" w:author="Author">
        <w:r w:rsidR="00293C07" w:rsidDel="007F2F55">
          <w:rPr>
            <w:rFonts w:ascii="Times New Roman" w:hAnsi="Times New Roman" w:cs="Times New Roman"/>
            <w:sz w:val="20"/>
            <w:szCs w:val="20"/>
          </w:rPr>
          <w:delText>G</w:delText>
        </w:r>
        <w:r w:rsidR="00293C07" w:rsidRPr="008C309E" w:rsidDel="007F2F55">
          <w:rPr>
            <w:rFonts w:ascii="Times New Roman" w:hAnsi="Times New Roman" w:cs="Times New Roman"/>
            <w:sz w:val="20"/>
            <w:szCs w:val="20"/>
          </w:rPr>
          <w:delText xml:space="preserve">roups are </w:delText>
        </w:r>
      </w:del>
      <w:ins w:id="7" w:author="Author">
        <w:r>
          <w:rPr>
            <w:rFonts w:ascii="Times New Roman" w:hAnsi="Times New Roman" w:cs="Times New Roman"/>
            <w:sz w:val="20"/>
            <w:szCs w:val="20"/>
          </w:rPr>
          <w:t xml:space="preserve"> </w:t>
        </w:r>
      </w:ins>
      <w:r w:rsidR="00293C07" w:rsidRPr="008C309E">
        <w:rPr>
          <w:rFonts w:ascii="Times New Roman" w:hAnsi="Times New Roman" w:cs="Times New Roman"/>
          <w:sz w:val="20"/>
          <w:szCs w:val="20"/>
        </w:rPr>
        <w:t>expected to complete this template for all significant, very significant and transactions required to be reported in all circumstances for IGTs between</w:t>
      </w:r>
      <w:ins w:id="8" w:author="Author">
        <w:r w:rsidR="00CA5BB8" w:rsidRPr="00CA5BB8">
          <w:rPr>
            <w:rFonts w:ascii="Times New Roman" w:hAnsi="Times New Roman" w:cs="Times New Roman"/>
            <w:sz w:val="20"/>
            <w:szCs w:val="20"/>
          </w:rPr>
          <w:t xml:space="preserve"> </w:t>
        </w:r>
        <w:r w:rsidR="00CA5BB8" w:rsidRPr="00012655">
          <w:rPr>
            <w:rFonts w:ascii="Times New Roman" w:hAnsi="Times New Roman" w:cs="Times New Roman"/>
            <w:sz w:val="20"/>
            <w:szCs w:val="20"/>
          </w:rPr>
          <w:t>the individual undertaking and the mixed-activity insurance holding company and its related undertakings</w:t>
        </w:r>
      </w:ins>
      <w:r w:rsidR="00293C07" w:rsidRPr="008C309E">
        <w:rPr>
          <w:rFonts w:ascii="Times New Roman" w:hAnsi="Times New Roman" w:cs="Times New Roman"/>
          <w:sz w:val="20"/>
          <w:szCs w:val="20"/>
        </w:rPr>
        <w:t>:</w:t>
      </w:r>
    </w:p>
    <w:p w:rsidR="00293C07" w:rsidRPr="008C309E" w:rsidDel="00C81B4A" w:rsidRDefault="00293C07" w:rsidP="00293C07">
      <w:pPr>
        <w:pStyle w:val="ListParagraph"/>
        <w:numPr>
          <w:ilvl w:val="0"/>
          <w:numId w:val="7"/>
        </w:numPr>
        <w:suppressAutoHyphens/>
        <w:snapToGrid w:val="0"/>
        <w:spacing w:after="0" w:line="240" w:lineRule="auto"/>
        <w:rPr>
          <w:del w:id="9" w:author="Author"/>
          <w:rFonts w:ascii="Times New Roman" w:hAnsi="Times New Roman" w:cs="Times New Roman"/>
          <w:sz w:val="20"/>
          <w:szCs w:val="20"/>
        </w:rPr>
      </w:pPr>
      <w:del w:id="10" w:author="Author">
        <w:r w:rsidRPr="008C309E" w:rsidDel="00C81B4A">
          <w:rPr>
            <w:rFonts w:ascii="Times New Roman" w:hAnsi="Times New Roman" w:cs="Times New Roman"/>
            <w:sz w:val="20"/>
            <w:szCs w:val="20"/>
          </w:rPr>
          <w:delText xml:space="preserve">related undertakings included in the group solvency calculation through method 1. </w:delText>
        </w:r>
      </w:del>
    </w:p>
    <w:p w:rsidR="00293C07" w:rsidRPr="008C309E" w:rsidDel="00C81B4A" w:rsidRDefault="00293C07" w:rsidP="00293C07">
      <w:pPr>
        <w:pStyle w:val="ListParagraph"/>
        <w:numPr>
          <w:ilvl w:val="0"/>
          <w:numId w:val="7"/>
        </w:numPr>
        <w:suppressAutoHyphens/>
        <w:snapToGrid w:val="0"/>
        <w:spacing w:after="0" w:line="240" w:lineRule="auto"/>
        <w:rPr>
          <w:del w:id="11" w:author="Author"/>
          <w:rFonts w:ascii="Times New Roman" w:hAnsi="Times New Roman" w:cs="Times New Roman"/>
          <w:sz w:val="20"/>
          <w:szCs w:val="20"/>
        </w:rPr>
      </w:pPr>
      <w:del w:id="12" w:author="Author">
        <w:r w:rsidRPr="008C309E" w:rsidDel="00C81B4A">
          <w:rPr>
            <w:rFonts w:ascii="Times New Roman" w:hAnsi="Times New Roman" w:cs="Times New Roman"/>
            <w:sz w:val="20"/>
            <w:szCs w:val="20"/>
          </w:rPr>
          <w:delText xml:space="preserve">related undertakings included in the group solvency calculation through method 2. </w:delText>
        </w:r>
      </w:del>
    </w:p>
    <w:p w:rsidR="00293C07" w:rsidRPr="008C309E" w:rsidDel="00C81B4A" w:rsidRDefault="00293C07" w:rsidP="00293C07">
      <w:pPr>
        <w:pStyle w:val="ListParagraph"/>
        <w:numPr>
          <w:ilvl w:val="0"/>
          <w:numId w:val="7"/>
        </w:numPr>
        <w:suppressAutoHyphens/>
        <w:snapToGrid w:val="0"/>
        <w:spacing w:after="0" w:line="240" w:lineRule="auto"/>
        <w:rPr>
          <w:del w:id="13" w:author="Author"/>
          <w:rFonts w:ascii="Times New Roman" w:hAnsi="Times New Roman" w:cs="Times New Roman"/>
          <w:sz w:val="20"/>
          <w:szCs w:val="20"/>
        </w:rPr>
      </w:pPr>
      <w:del w:id="14" w:author="Author">
        <w:r w:rsidRPr="008C309E" w:rsidDel="00C81B4A">
          <w:rPr>
            <w:rFonts w:ascii="Times New Roman" w:hAnsi="Times New Roman" w:cs="Times New Roman"/>
            <w:sz w:val="20"/>
            <w:szCs w:val="20"/>
          </w:rPr>
          <w:delText>related credit institutions, investment firms and financial institutions.</w:delText>
        </w:r>
      </w:del>
    </w:p>
    <w:p w:rsidR="00293C07" w:rsidRPr="008C309E" w:rsidDel="00C81B4A" w:rsidRDefault="00293C07" w:rsidP="00293C07">
      <w:pPr>
        <w:pStyle w:val="ListParagraph"/>
        <w:numPr>
          <w:ilvl w:val="0"/>
          <w:numId w:val="7"/>
        </w:numPr>
        <w:suppressAutoHyphens/>
        <w:snapToGrid w:val="0"/>
        <w:spacing w:after="0" w:line="240" w:lineRule="auto"/>
        <w:rPr>
          <w:del w:id="15" w:author="Author"/>
          <w:rFonts w:ascii="Times New Roman" w:hAnsi="Times New Roman" w:cs="Times New Roman"/>
          <w:sz w:val="20"/>
          <w:szCs w:val="20"/>
        </w:rPr>
      </w:pPr>
      <w:del w:id="16" w:author="Author">
        <w:r w:rsidRPr="008C309E" w:rsidDel="00C81B4A">
          <w:rPr>
            <w:rFonts w:ascii="Times New Roman" w:hAnsi="Times New Roman" w:cs="Times New Roman"/>
            <w:sz w:val="20"/>
            <w:szCs w:val="20"/>
          </w:rPr>
          <w:delText>Related third country undertakings.</w:delText>
        </w:r>
      </w:del>
    </w:p>
    <w:p w:rsidR="00293C07" w:rsidRPr="008C309E" w:rsidDel="00C81B4A" w:rsidRDefault="00293C07" w:rsidP="00293C07">
      <w:pPr>
        <w:suppressAutoHyphens/>
        <w:snapToGrid w:val="0"/>
        <w:spacing w:after="0" w:line="240" w:lineRule="auto"/>
        <w:rPr>
          <w:del w:id="17" w:author="Author"/>
          <w:rFonts w:ascii="Times New Roman" w:hAnsi="Times New Roman" w:cs="Times New Roman"/>
          <w:sz w:val="20"/>
          <w:szCs w:val="20"/>
        </w:rPr>
      </w:pPr>
    </w:p>
    <w:p w:rsidR="00293C07" w:rsidRPr="008C309E" w:rsidRDefault="00293C07" w:rsidP="00293C07">
      <w:pPr>
        <w:suppressAutoHyphens/>
        <w:snapToGrid w:val="0"/>
        <w:spacing w:after="0" w:line="240" w:lineRule="auto"/>
        <w:ind w:left="28" w:firstLine="5"/>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include IGT</w:t>
      </w:r>
      <w:r>
        <w:rPr>
          <w:rFonts w:ascii="Times New Roman" w:hAnsi="Times New Roman" w:cs="Times New Roman"/>
          <w:sz w:val="20"/>
          <w:szCs w:val="20"/>
        </w:rPr>
        <w:t>s</w:t>
      </w:r>
      <w:r w:rsidRPr="008C309E">
        <w:rPr>
          <w:rFonts w:ascii="Times New Roman" w:hAnsi="Times New Roman" w:cs="Times New Roman"/>
          <w:sz w:val="20"/>
          <w:szCs w:val="20"/>
        </w:rPr>
        <w:t xml:space="preserve"> that were: </w:t>
      </w:r>
    </w:p>
    <w:p w:rsidR="00293C07" w:rsidRPr="008C309E" w:rsidRDefault="00293C07" w:rsidP="00293C07">
      <w:pPr>
        <w:pStyle w:val="ListParagraph"/>
        <w:numPr>
          <w:ilvl w:val="0"/>
          <w:numId w:val="8"/>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in-force</w:t>
      </w:r>
      <w:proofErr w:type="gramEnd"/>
      <w:r w:rsidRPr="008C309E">
        <w:rPr>
          <w:rFonts w:ascii="Times New Roman" w:hAnsi="Times New Roman" w:cs="Times New Roman"/>
          <w:sz w:val="20"/>
          <w:szCs w:val="20"/>
        </w:rPr>
        <w:t xml:space="preserve"> at the start of the reporting period. </w:t>
      </w:r>
    </w:p>
    <w:p w:rsidR="00293C07" w:rsidRPr="008C309E" w:rsidRDefault="00293C07" w:rsidP="00293C07">
      <w:pPr>
        <w:pStyle w:val="ListParagraph"/>
        <w:numPr>
          <w:ilvl w:val="0"/>
          <w:numId w:val="8"/>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during the reporting period and outstanding at the reporting date. </w:t>
      </w:r>
    </w:p>
    <w:p w:rsidR="00293C07" w:rsidRPr="008C309E" w:rsidRDefault="00293C07" w:rsidP="00293C07">
      <w:pPr>
        <w:pStyle w:val="ListParagraph"/>
        <w:numPr>
          <w:ilvl w:val="0"/>
          <w:numId w:val="8"/>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and expired/matured during the reporting period.  </w:t>
      </w:r>
    </w:p>
    <w:p w:rsidR="00293C07" w:rsidRPr="008C309E" w:rsidRDefault="00293C07" w:rsidP="00293C07">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293C07" w:rsidRPr="008C309E" w:rsidRDefault="00293C07" w:rsidP="00293C07">
      <w:pPr>
        <w:suppressAutoHyphens/>
        <w:snapToGrid w:val="0"/>
        <w:spacing w:after="0" w:line="240" w:lineRule="auto"/>
        <w:ind w:left="28" w:firstLine="5"/>
        <w:jc w:val="both"/>
        <w:rPr>
          <w:rFonts w:ascii="Times New Roman" w:hAnsi="Times New Roman" w:cs="Times New Roman"/>
          <w:sz w:val="20"/>
          <w:szCs w:val="20"/>
        </w:rPr>
      </w:pPr>
      <w:r w:rsidRPr="008C309E">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reported </w:t>
      </w:r>
      <w:ins w:id="18" w:author="Author">
        <w:r w:rsidR="00AF2629">
          <w:rPr>
            <w:rFonts w:ascii="Times New Roman" w:hAnsi="Times New Roman" w:cs="Times New Roman"/>
            <w:sz w:val="20"/>
            <w:szCs w:val="20"/>
          </w:rPr>
          <w:t xml:space="preserve">individually </w:t>
        </w:r>
      </w:ins>
      <w:r w:rsidRPr="008C309E">
        <w:rPr>
          <w:rFonts w:ascii="Times New Roman" w:hAnsi="Times New Roman" w:cs="Times New Roman"/>
          <w:sz w:val="20"/>
          <w:szCs w:val="20"/>
        </w:rPr>
        <w:t>where collectively</w:t>
      </w:r>
      <w:del w:id="19" w:author="Author">
        <w:r w:rsidRPr="008C309E" w:rsidDel="00AF2629">
          <w:rPr>
            <w:rFonts w:ascii="Times New Roman" w:hAnsi="Times New Roman" w:cs="Times New Roman"/>
            <w:sz w:val="20"/>
            <w:szCs w:val="20"/>
          </w:rPr>
          <w:delText xml:space="preserve"> (i.e. as if the transactions were executed as a single transaction)</w:delText>
        </w:r>
      </w:del>
      <w:r w:rsidRPr="008C309E">
        <w:rPr>
          <w:rFonts w:ascii="Times New Roman" w:hAnsi="Times New Roman" w:cs="Times New Roman"/>
          <w:sz w:val="20"/>
          <w:szCs w:val="20"/>
        </w:rPr>
        <w:t xml:space="preserve">, they are at or above the corresponding threshold values for significant or very significant IGTs.  </w:t>
      </w:r>
    </w:p>
    <w:p w:rsidR="00293C07" w:rsidRPr="008C309E" w:rsidRDefault="00293C07" w:rsidP="00293C07">
      <w:pPr>
        <w:suppressAutoHyphens/>
        <w:snapToGrid w:val="0"/>
        <w:spacing w:after="0" w:line="240" w:lineRule="auto"/>
        <w:ind w:left="28" w:firstLine="5"/>
        <w:rPr>
          <w:rFonts w:ascii="Times New Roman" w:hAnsi="Times New Roman" w:cs="Times New Roman"/>
          <w:sz w:val="20"/>
          <w:szCs w:val="20"/>
        </w:rPr>
      </w:pPr>
    </w:p>
    <w:p w:rsidR="00293C07" w:rsidRPr="008C309E" w:rsidRDefault="00293C07" w:rsidP="00293C07">
      <w:pPr>
        <w:suppressAutoHyphens/>
        <w:snapToGrid w:val="0"/>
        <w:spacing w:after="0" w:line="240" w:lineRule="auto"/>
        <w:rPr>
          <w:rFonts w:ascii="Times New Roman" w:hAnsi="Times New Roman" w:cs="Times New Roman"/>
          <w:sz w:val="20"/>
          <w:szCs w:val="20"/>
        </w:rPr>
      </w:pPr>
      <w:r w:rsidRPr="008C309E">
        <w:rPr>
          <w:rFonts w:ascii="Times New Roman" w:hAnsi="Times New Roman" w:cs="Times New Roman"/>
          <w:sz w:val="20"/>
          <w:szCs w:val="20"/>
        </w:rPr>
        <w:t xml:space="preserve">Each transaction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separately.</w:t>
      </w:r>
    </w:p>
    <w:p w:rsidR="00293C07" w:rsidRPr="008C309E" w:rsidRDefault="00293C07" w:rsidP="00293C07">
      <w:pPr>
        <w:suppressAutoHyphens/>
        <w:snapToGrid w:val="0"/>
        <w:spacing w:after="0" w:line="240" w:lineRule="auto"/>
        <w:rPr>
          <w:rFonts w:ascii="Times New Roman" w:hAnsi="Times New Roman" w:cs="Times New Roman"/>
          <w:sz w:val="20"/>
          <w:szCs w:val="20"/>
        </w:rPr>
      </w:pPr>
    </w:p>
    <w:p w:rsidR="00293C07" w:rsidRPr="008C309E" w:rsidRDefault="00293C07" w:rsidP="00293C07">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Any additions / top-ups to significant IGTs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as a separate IGT, even if the top-up in its own right falls below the significant threshold limit. For example, if an undertaking increases the initial loan amount to another related undertaking the addition to the loan </w:t>
      </w:r>
      <w:r>
        <w:rPr>
          <w:rFonts w:ascii="Times New Roman" w:hAnsi="Times New Roman" w:cs="Times New Roman"/>
          <w:sz w:val="20"/>
          <w:szCs w:val="20"/>
        </w:rPr>
        <w:t>shall</w:t>
      </w:r>
      <w:r w:rsidRPr="008C309E">
        <w:rPr>
          <w:rFonts w:ascii="Times New Roman" w:hAnsi="Times New Roman" w:cs="Times New Roman"/>
          <w:sz w:val="20"/>
          <w:szCs w:val="20"/>
        </w:rPr>
        <w:t xml:space="preserve"> be recorded as a separate item with its issue date as the date of the top-up.</w:t>
      </w:r>
    </w:p>
    <w:p w:rsidR="00293C07" w:rsidRPr="008C309E" w:rsidRDefault="00293C07" w:rsidP="00293C07">
      <w:pPr>
        <w:suppressAutoHyphens/>
        <w:snapToGrid w:val="0"/>
        <w:spacing w:after="0" w:line="240" w:lineRule="auto"/>
        <w:rPr>
          <w:rFonts w:ascii="Times New Roman" w:hAnsi="Times New Roman" w:cs="Times New Roman"/>
          <w:sz w:val="20"/>
          <w:szCs w:val="20"/>
        </w:rPr>
      </w:pPr>
    </w:p>
    <w:p w:rsidR="00293C07" w:rsidRPr="008C309E" w:rsidRDefault="00293C07" w:rsidP="00293C07">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Where the transaction value is different for two transacting parties (e.g. a €10m transaction between A and B where A records €10m but B only receive €9.5m because of transactions costs, of say €0.5m has been expensed</w:t>
      </w:r>
      <w:r>
        <w:rPr>
          <w:rFonts w:ascii="Times New Roman" w:hAnsi="Times New Roman" w:cs="Times New Roman"/>
          <w:sz w:val="20"/>
          <w:szCs w:val="20"/>
        </w:rPr>
        <w:t>)</w:t>
      </w:r>
      <w:r w:rsidRPr="008C309E">
        <w:rPr>
          <w:rFonts w:ascii="Times New Roman" w:hAnsi="Times New Roman" w:cs="Times New Roman"/>
          <w:sz w:val="20"/>
          <w:szCs w:val="20"/>
        </w:rPr>
        <w:t xml:space="preserve"> the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record the maximum amount as the transaction amount, in this case €10m. </w:t>
      </w:r>
    </w:p>
    <w:p w:rsidR="00293C07" w:rsidRPr="008C309E" w:rsidRDefault="00293C07" w:rsidP="00293C07">
      <w:pPr>
        <w:suppressAutoHyphens/>
        <w:snapToGrid w:val="0"/>
        <w:spacing w:after="0" w:line="240" w:lineRule="auto"/>
        <w:rPr>
          <w:rFonts w:ascii="Times New Roman" w:hAnsi="Times New Roman" w:cs="Times New Roman"/>
          <w:sz w:val="20"/>
          <w:szCs w:val="20"/>
        </w:rPr>
      </w:pPr>
    </w:p>
    <w:p w:rsidR="00293C07" w:rsidRPr="008C309E" w:rsidRDefault="00293C07" w:rsidP="00293C07">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293C07" w:rsidRDefault="00293C07" w:rsidP="00293C07">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0"/>
        <w:gridCol w:w="950"/>
        <w:gridCol w:w="2094"/>
        <w:gridCol w:w="6170"/>
        <w:tblGridChange w:id="20">
          <w:tblGrid>
            <w:gridCol w:w="10"/>
            <w:gridCol w:w="831"/>
            <w:gridCol w:w="109"/>
            <w:gridCol w:w="10"/>
            <w:gridCol w:w="1992"/>
            <w:gridCol w:w="92"/>
            <w:gridCol w:w="10"/>
            <w:gridCol w:w="6160"/>
            <w:gridCol w:w="10"/>
          </w:tblGrid>
        </w:tblGridChange>
      </w:tblGrid>
      <w:tr w:rsidR="00293C07" w:rsidRPr="00293C07" w:rsidTr="00DD642D">
        <w:trPr>
          <w:trHeight w:val="261"/>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293C07" w:rsidRPr="00DD642D" w:rsidRDefault="00293C07" w:rsidP="00DD642D">
            <w:pPr>
              <w:spacing w:after="0" w:line="240" w:lineRule="auto"/>
              <w:jc w:val="center"/>
              <w:rPr>
                <w:rFonts w:ascii="Times New Roman" w:eastAsia="Times New Roman" w:hAnsi="Times New Roman" w:cs="Times New Roman"/>
                <w:b/>
                <w:color w:val="000000"/>
                <w:sz w:val="20"/>
                <w:szCs w:val="20"/>
                <w:lang w:eastAsia="en-GB"/>
              </w:rPr>
            </w:pPr>
          </w:p>
        </w:tc>
        <w:tc>
          <w:tcPr>
            <w:tcW w:w="2111" w:type="dxa"/>
            <w:tcBorders>
              <w:top w:val="single" w:sz="4" w:space="0" w:color="auto"/>
              <w:left w:val="nil"/>
              <w:bottom w:val="single" w:sz="4" w:space="0" w:color="auto"/>
              <w:right w:val="single" w:sz="4" w:space="0" w:color="auto"/>
            </w:tcBorders>
            <w:shd w:val="clear" w:color="auto" w:fill="auto"/>
            <w:hideMark/>
          </w:tcPr>
          <w:p w:rsidR="00293C07" w:rsidRPr="00DD642D" w:rsidRDefault="00293C07" w:rsidP="00DD642D">
            <w:pPr>
              <w:spacing w:after="0" w:line="240" w:lineRule="auto"/>
              <w:jc w:val="center"/>
              <w:rPr>
                <w:rFonts w:ascii="Times New Roman" w:eastAsia="Times New Roman" w:hAnsi="Times New Roman" w:cs="Times New Roman"/>
                <w:b/>
                <w:color w:val="000000"/>
                <w:sz w:val="20"/>
                <w:szCs w:val="20"/>
                <w:lang w:eastAsia="en-GB"/>
              </w:rPr>
            </w:pPr>
            <w:r w:rsidRPr="00DD642D">
              <w:rPr>
                <w:rFonts w:ascii="Times New Roman" w:eastAsia="Times New Roman" w:hAnsi="Times New Roman" w:cs="Times New Roman"/>
                <w:b/>
                <w:color w:val="000000"/>
                <w:sz w:val="20"/>
                <w:szCs w:val="20"/>
                <w:lang w:eastAsia="en-GB"/>
              </w:rPr>
              <w:t>ITEM</w:t>
            </w:r>
          </w:p>
        </w:tc>
        <w:tc>
          <w:tcPr>
            <w:tcW w:w="6262" w:type="dxa"/>
            <w:tcBorders>
              <w:top w:val="single" w:sz="4" w:space="0" w:color="auto"/>
              <w:left w:val="nil"/>
              <w:bottom w:val="single" w:sz="4" w:space="0" w:color="auto"/>
              <w:right w:val="single" w:sz="4" w:space="0" w:color="auto"/>
            </w:tcBorders>
            <w:shd w:val="clear" w:color="auto" w:fill="auto"/>
            <w:hideMark/>
          </w:tcPr>
          <w:p w:rsidR="00293C07" w:rsidRPr="00DD642D" w:rsidRDefault="00293C07" w:rsidP="00DD642D">
            <w:pPr>
              <w:spacing w:after="0" w:line="240" w:lineRule="auto"/>
              <w:jc w:val="center"/>
              <w:rPr>
                <w:rFonts w:ascii="Times New Roman" w:eastAsia="Times New Roman" w:hAnsi="Times New Roman" w:cs="Times New Roman"/>
                <w:b/>
                <w:color w:val="000000"/>
                <w:sz w:val="20"/>
                <w:szCs w:val="20"/>
                <w:lang w:eastAsia="en-GB"/>
              </w:rPr>
            </w:pPr>
            <w:r w:rsidRPr="00DD642D">
              <w:rPr>
                <w:rFonts w:ascii="Times New Roman" w:eastAsia="Times New Roman" w:hAnsi="Times New Roman" w:cs="Times New Roman"/>
                <w:b/>
                <w:color w:val="000000"/>
                <w:sz w:val="20"/>
                <w:szCs w:val="20"/>
                <w:lang w:eastAsia="en-GB"/>
              </w:rPr>
              <w:t>INSTRUCTIONS</w:t>
            </w:r>
          </w:p>
        </w:tc>
      </w:tr>
      <w:tr w:rsidR="00CB04A0" w:rsidRPr="006D1A97" w:rsidTr="00DD642D">
        <w:trPr>
          <w:trHeight w:val="570"/>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585D69" w:rsidRPr="00DD642D" w:rsidRDefault="00F500D3"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C0010 (</w:t>
            </w:r>
            <w:r w:rsidR="00692B32" w:rsidRPr="00DD642D">
              <w:rPr>
                <w:rFonts w:ascii="Times New Roman" w:eastAsia="Times New Roman" w:hAnsi="Times New Roman" w:cs="Times New Roman"/>
                <w:color w:val="000000"/>
                <w:sz w:val="20"/>
                <w:szCs w:val="20"/>
                <w:lang w:eastAsia="en-GB"/>
              </w:rPr>
              <w:t>A1</w:t>
            </w:r>
            <w:r>
              <w:rPr>
                <w:rFonts w:ascii="Times New Roman" w:eastAsia="Times New Roman" w:hAnsi="Times New Roman" w:cs="Times New Roman"/>
                <w:color w:val="000000"/>
                <w:sz w:val="20"/>
                <w:szCs w:val="20"/>
                <w:lang w:eastAsia="en-GB"/>
              </w:rPr>
              <w:t>)</w:t>
            </w:r>
          </w:p>
        </w:tc>
        <w:tc>
          <w:tcPr>
            <w:tcW w:w="2111" w:type="dxa"/>
            <w:tcBorders>
              <w:top w:val="single" w:sz="4" w:space="0" w:color="auto"/>
              <w:left w:val="nil"/>
              <w:bottom w:val="single" w:sz="4" w:space="0" w:color="auto"/>
              <w:right w:val="single" w:sz="4" w:space="0" w:color="auto"/>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ID of int</w:t>
            </w:r>
            <w:del w:id="21" w:author="Author">
              <w:r w:rsidRPr="00DD642D" w:rsidDel="00CA676E">
                <w:rPr>
                  <w:rFonts w:ascii="Times New Roman" w:eastAsia="Times New Roman" w:hAnsi="Times New Roman" w:cs="Times New Roman"/>
                  <w:color w:val="000000"/>
                  <w:sz w:val="20"/>
                  <w:szCs w:val="20"/>
                  <w:lang w:eastAsia="en-GB"/>
                </w:rPr>
                <w:delText>e</w:delText>
              </w:r>
            </w:del>
            <w:r w:rsidRPr="00DD642D">
              <w:rPr>
                <w:rFonts w:ascii="Times New Roman" w:eastAsia="Times New Roman" w:hAnsi="Times New Roman" w:cs="Times New Roman"/>
                <w:color w:val="000000"/>
                <w:sz w:val="20"/>
                <w:szCs w:val="20"/>
                <w:lang w:eastAsia="en-GB"/>
              </w:rPr>
              <w:t>r</w:t>
            </w:r>
            <w:ins w:id="22" w:author="Author">
              <w:r w:rsidR="00CA676E">
                <w:rPr>
                  <w:rFonts w:ascii="Times New Roman" w:eastAsia="Times New Roman" w:hAnsi="Times New Roman" w:cs="Times New Roman"/>
                  <w:color w:val="000000"/>
                  <w:sz w:val="20"/>
                  <w:szCs w:val="20"/>
                  <w:lang w:eastAsia="en-GB"/>
                </w:rPr>
                <w:t>a</w:t>
              </w:r>
            </w:ins>
            <w:r w:rsidRPr="00DD642D">
              <w:rPr>
                <w:rFonts w:ascii="Times New Roman" w:eastAsia="Times New Roman" w:hAnsi="Times New Roman" w:cs="Times New Roman"/>
                <w:color w:val="000000"/>
                <w:sz w:val="20"/>
                <w:szCs w:val="20"/>
                <w:lang w:eastAsia="en-GB"/>
              </w:rPr>
              <w:t>group transaction</w:t>
            </w:r>
          </w:p>
        </w:tc>
        <w:tc>
          <w:tcPr>
            <w:tcW w:w="6262" w:type="dxa"/>
            <w:tcBorders>
              <w:top w:val="single" w:sz="4" w:space="0" w:color="auto"/>
              <w:left w:val="nil"/>
              <w:bottom w:val="single" w:sz="4" w:space="0" w:color="auto"/>
              <w:right w:val="single" w:sz="4" w:space="0" w:color="auto"/>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Unique internal identification code for each intra</w:t>
            </w:r>
            <w:del w:id="23" w:author="Author">
              <w:r w:rsidRPr="00DD642D" w:rsidDel="00CA676E">
                <w:rPr>
                  <w:rFonts w:ascii="Times New Roman" w:eastAsia="Times New Roman" w:hAnsi="Times New Roman" w:cs="Times New Roman"/>
                  <w:color w:val="000000"/>
                  <w:sz w:val="20"/>
                  <w:szCs w:val="20"/>
                  <w:lang w:eastAsia="en-GB"/>
                </w:rPr>
                <w:delText>-</w:delText>
              </w:r>
            </w:del>
            <w:r w:rsidRPr="00DD642D">
              <w:rPr>
                <w:rFonts w:ascii="Times New Roman" w:eastAsia="Times New Roman" w:hAnsi="Times New Roman" w:cs="Times New Roman"/>
                <w:color w:val="000000"/>
                <w:sz w:val="20"/>
                <w:szCs w:val="20"/>
                <w:lang w:eastAsia="en-GB"/>
              </w:rPr>
              <w:t>group transaction. Must be consistent over time.</w:t>
            </w:r>
          </w:p>
        </w:tc>
      </w:tr>
      <w:tr w:rsidR="00CB04A0" w:rsidRPr="006D1A97" w:rsidTr="00DD642D">
        <w:trPr>
          <w:trHeight w:val="855"/>
        </w:trPr>
        <w:tc>
          <w:tcPr>
            <w:tcW w:w="851" w:type="dxa"/>
            <w:gridSpan w:val="2"/>
            <w:tcBorders>
              <w:top w:val="nil"/>
              <w:left w:val="single" w:sz="4" w:space="0" w:color="auto"/>
              <w:bottom w:val="single" w:sz="4" w:space="0" w:color="auto"/>
              <w:right w:val="single" w:sz="4" w:space="0" w:color="auto"/>
            </w:tcBorders>
            <w:shd w:val="clear" w:color="auto" w:fill="auto"/>
            <w:hideMark/>
          </w:tcPr>
          <w:p w:rsidR="00585D69" w:rsidRPr="00DD642D" w:rsidRDefault="00F500D3"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BB55DA">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B6</w:t>
            </w:r>
            <w:r>
              <w:rPr>
                <w:rFonts w:ascii="Times New Roman" w:eastAsia="Times New Roman" w:hAnsi="Times New Roman" w:cs="Times New Roman"/>
                <w:color w:val="000000"/>
                <w:sz w:val="20"/>
                <w:szCs w:val="20"/>
                <w:lang w:eastAsia="en-GB"/>
              </w:rPr>
              <w:t>)</w:t>
            </w:r>
          </w:p>
        </w:tc>
        <w:tc>
          <w:tcPr>
            <w:tcW w:w="2111" w:type="dxa"/>
            <w:tcBorders>
              <w:top w:val="nil"/>
              <w:left w:val="nil"/>
              <w:bottom w:val="single" w:sz="4" w:space="0" w:color="auto"/>
              <w:right w:val="single" w:sz="4" w:space="0" w:color="auto"/>
            </w:tcBorders>
            <w:shd w:val="clear" w:color="auto" w:fill="auto"/>
            <w:hideMark/>
          </w:tcPr>
          <w:p w:rsidR="00585D69" w:rsidRPr="00DD642D" w:rsidRDefault="00692B32">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Investor/ Buyer name</w:t>
            </w:r>
          </w:p>
        </w:tc>
        <w:tc>
          <w:tcPr>
            <w:tcW w:w="6262" w:type="dxa"/>
            <w:tcBorders>
              <w:top w:val="nil"/>
              <w:left w:val="nil"/>
              <w:bottom w:val="single" w:sz="4" w:space="0" w:color="auto"/>
              <w:right w:val="single" w:sz="4" w:space="0" w:color="auto"/>
            </w:tcBorders>
            <w:shd w:val="clear" w:color="auto" w:fill="auto"/>
            <w:hideMark/>
          </w:tcPr>
          <w:p w:rsidR="00585D69" w:rsidRPr="00DD642D" w:rsidRDefault="00692B32" w:rsidP="00E264AA">
            <w:pPr>
              <w:spacing w:after="0" w:line="240" w:lineRule="auto"/>
              <w:rPr>
                <w:rFonts w:ascii="Times New Roman" w:eastAsia="Times New Roman" w:hAnsi="Times New Roman" w:cs="Times New Roman"/>
                <w:color w:val="000000" w:themeColor="text1"/>
                <w:sz w:val="20"/>
                <w:szCs w:val="20"/>
                <w:lang w:eastAsia="en-GB"/>
              </w:rPr>
            </w:pPr>
            <w:r w:rsidRPr="00DD642D">
              <w:rPr>
                <w:rFonts w:ascii="Times New Roman" w:eastAsia="Times New Roman" w:hAnsi="Times New Roman" w:cs="Times New Roman"/>
                <w:color w:val="000000" w:themeColor="text1"/>
                <w:sz w:val="20"/>
                <w:szCs w:val="20"/>
                <w:lang w:eastAsia="en-GB"/>
              </w:rPr>
              <w:t xml:space="preserve">Name of the entity that is investing/buying the derivative, or the counterparty with the long position. For swaps the payer is the payer of the fixed rate that receives the floating rate.  </w:t>
            </w:r>
          </w:p>
        </w:tc>
      </w:tr>
      <w:tr w:rsidR="00CB04A0" w:rsidRPr="006D1A97" w:rsidDel="00AB7A73" w:rsidTr="00DD642D">
        <w:trPr>
          <w:trHeight w:val="50"/>
        </w:trPr>
        <w:tc>
          <w:tcPr>
            <w:tcW w:w="851" w:type="dxa"/>
            <w:gridSpan w:val="2"/>
            <w:tcBorders>
              <w:top w:val="nil"/>
              <w:left w:val="single" w:sz="4" w:space="0" w:color="auto"/>
              <w:bottom w:val="single" w:sz="4" w:space="0" w:color="auto"/>
              <w:right w:val="single" w:sz="4" w:space="0" w:color="auto"/>
            </w:tcBorders>
            <w:shd w:val="clear" w:color="auto" w:fill="auto"/>
            <w:hideMark/>
          </w:tcPr>
          <w:p w:rsidR="00585D69" w:rsidRPr="00DD642D" w:rsidDel="00AB7A73" w:rsidRDefault="00F500D3"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BB55DA">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C6</w:t>
            </w:r>
            <w:r>
              <w:rPr>
                <w:rFonts w:ascii="Times New Roman" w:eastAsia="Times New Roman" w:hAnsi="Times New Roman" w:cs="Times New Roman"/>
                <w:color w:val="000000"/>
                <w:sz w:val="20"/>
                <w:szCs w:val="20"/>
                <w:lang w:eastAsia="en-GB"/>
              </w:rPr>
              <w:t>)</w:t>
            </w:r>
          </w:p>
        </w:tc>
        <w:tc>
          <w:tcPr>
            <w:tcW w:w="2111" w:type="dxa"/>
            <w:tcBorders>
              <w:top w:val="nil"/>
              <w:left w:val="nil"/>
              <w:bottom w:val="single" w:sz="4" w:space="0" w:color="auto"/>
              <w:right w:val="single" w:sz="4" w:space="0" w:color="auto"/>
            </w:tcBorders>
            <w:shd w:val="clear" w:color="auto" w:fill="auto"/>
            <w:hideMark/>
          </w:tcPr>
          <w:p w:rsidR="00585D69" w:rsidRPr="00DD642D" w:rsidDel="00AB7A73" w:rsidRDefault="00692B32">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Identification code </w:t>
            </w:r>
            <w:r w:rsidR="00754175">
              <w:rPr>
                <w:rFonts w:ascii="Times New Roman" w:eastAsia="Times New Roman" w:hAnsi="Times New Roman" w:cs="Times New Roman"/>
                <w:color w:val="000000"/>
                <w:sz w:val="20"/>
                <w:szCs w:val="20"/>
                <w:lang w:eastAsia="en-GB"/>
              </w:rPr>
              <w:t xml:space="preserve">of the investor / buyer </w:t>
            </w:r>
          </w:p>
        </w:tc>
        <w:tc>
          <w:tcPr>
            <w:tcW w:w="6262" w:type="dxa"/>
            <w:tcBorders>
              <w:top w:val="nil"/>
              <w:left w:val="nil"/>
              <w:bottom w:val="single" w:sz="4" w:space="0" w:color="auto"/>
              <w:right w:val="single" w:sz="4" w:space="0" w:color="auto"/>
            </w:tcBorders>
            <w:shd w:val="clear" w:color="auto" w:fill="auto"/>
            <w:hideMark/>
          </w:tcPr>
          <w:p w:rsidR="00CF63C8" w:rsidRDefault="00CF63C8" w:rsidP="00CF63C8">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del w:id="24" w:author="Author">
              <w:r w:rsidRPr="00043189" w:rsidDel="00A21953">
                <w:rPr>
                  <w:rFonts w:ascii="Times New Roman" w:hAnsi="Times New Roman" w:cs="Times New Roman"/>
                  <w:sz w:val="20"/>
                  <w:szCs w:val="20"/>
                </w:rPr>
                <w:delText xml:space="preserve"> if existent</w:delText>
              </w:r>
            </w:del>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585D69" w:rsidRPr="00DD642D" w:rsidDel="00AB7A73" w:rsidRDefault="00CF63C8" w:rsidP="00CF63C8">
            <w:pPr>
              <w:spacing w:after="0" w:line="240" w:lineRule="auto"/>
              <w:rPr>
                <w:rFonts w:ascii="Times New Roman" w:eastAsia="Times New Roman" w:hAnsi="Times New Roman" w:cs="Times New Roman"/>
                <w:color w:val="000000" w:themeColor="text1"/>
                <w:sz w:val="20"/>
                <w:szCs w:val="20"/>
                <w:lang w:eastAsia="en-GB"/>
              </w:rPr>
            </w:pPr>
            <w:r w:rsidRPr="008C309E">
              <w:rPr>
                <w:rFonts w:ascii="Times New Roman" w:eastAsia="Times New Roman" w:hAnsi="Times New Roman" w:cs="Times New Roman"/>
                <w:sz w:val="20"/>
                <w:szCs w:val="20"/>
                <w:lang w:eastAsia="en-GB"/>
              </w:rPr>
              <w:lastRenderedPageBreak/>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BB55DA" w:rsidRPr="00D71D84" w:rsidTr="00DD642D">
        <w:trPr>
          <w:gridBefore w:val="1"/>
          <w:wBefore w:w="10" w:type="dxa"/>
          <w:trHeight w:val="1140"/>
        </w:trPr>
        <w:tc>
          <w:tcPr>
            <w:tcW w:w="841" w:type="dxa"/>
            <w:tcBorders>
              <w:top w:val="nil"/>
              <w:left w:val="single" w:sz="4" w:space="0" w:color="auto"/>
              <w:bottom w:val="single" w:sz="4" w:space="0" w:color="auto"/>
              <w:right w:val="single" w:sz="4" w:space="0" w:color="auto"/>
            </w:tcBorders>
            <w:shd w:val="clear" w:color="auto" w:fill="auto"/>
          </w:tcPr>
          <w:p w:rsidR="00CF63C8" w:rsidRPr="008C309E" w:rsidRDefault="00BB55DA" w:rsidP="008C309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C004</w:t>
            </w:r>
            <w:r w:rsidR="00CF63C8" w:rsidRPr="00CE2B7F">
              <w:rPr>
                <w:rFonts w:ascii="Times New Roman" w:eastAsia="Times New Roman" w:hAnsi="Times New Roman" w:cs="Times New Roman"/>
                <w:sz w:val="20"/>
                <w:szCs w:val="20"/>
                <w:lang w:eastAsia="en-GB"/>
              </w:rPr>
              <w:t>0</w:t>
            </w:r>
          </w:p>
        </w:tc>
        <w:tc>
          <w:tcPr>
            <w:tcW w:w="2111" w:type="dxa"/>
            <w:tcBorders>
              <w:top w:val="nil"/>
              <w:left w:val="nil"/>
              <w:bottom w:val="single" w:sz="4" w:space="0" w:color="auto"/>
              <w:right w:val="single" w:sz="4" w:space="0" w:color="auto"/>
            </w:tcBorders>
            <w:shd w:val="clear" w:color="auto" w:fill="auto"/>
          </w:tcPr>
          <w:p w:rsidR="00CF63C8" w:rsidRPr="008C309E" w:rsidRDefault="00CF63C8"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sidRPr="008C309E">
              <w:rPr>
                <w:rFonts w:ascii="Times New Roman" w:eastAsia="Times New Roman" w:hAnsi="Times New Roman" w:cs="Times New Roman"/>
                <w:color w:val="000000"/>
                <w:sz w:val="20"/>
                <w:szCs w:val="20"/>
                <w:lang w:eastAsia="en-GB"/>
              </w:rPr>
              <w:t>investor/</w:t>
            </w:r>
            <w:r w:rsidR="00BB55DA">
              <w:rPr>
                <w:rFonts w:ascii="Times New Roman" w:eastAsia="Times New Roman" w:hAnsi="Times New Roman" w:cs="Times New Roman"/>
                <w:color w:val="000000"/>
                <w:sz w:val="20"/>
                <w:szCs w:val="20"/>
                <w:lang w:eastAsia="en-GB"/>
              </w:rPr>
              <w:t>buyer</w:t>
            </w:r>
          </w:p>
          <w:p w:rsidR="00CF63C8" w:rsidRPr="00CE2B7F" w:rsidRDefault="00CF63C8" w:rsidP="008C309E">
            <w:pPr>
              <w:spacing w:after="0" w:line="240" w:lineRule="auto"/>
              <w:rPr>
                <w:rFonts w:ascii="Times New Roman" w:eastAsia="Times New Roman" w:hAnsi="Times New Roman" w:cs="Times New Roman"/>
                <w:color w:val="000000"/>
                <w:sz w:val="20"/>
                <w:szCs w:val="20"/>
                <w:lang w:eastAsia="en-GB"/>
              </w:rPr>
            </w:pPr>
          </w:p>
        </w:tc>
        <w:tc>
          <w:tcPr>
            <w:tcW w:w="6262" w:type="dxa"/>
            <w:tcBorders>
              <w:top w:val="nil"/>
              <w:left w:val="nil"/>
              <w:bottom w:val="single" w:sz="4" w:space="0" w:color="auto"/>
              <w:right w:val="single" w:sz="4" w:space="0" w:color="auto"/>
            </w:tcBorders>
            <w:shd w:val="clear" w:color="auto" w:fill="auto"/>
          </w:tcPr>
          <w:p w:rsidR="00CF63C8" w:rsidRPr="00D71D84" w:rsidRDefault="00CF63C8" w:rsidP="008C309E">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sidRPr="008C309E">
              <w:rPr>
                <w:rFonts w:ascii="Times New Roman" w:eastAsia="Times New Roman" w:hAnsi="Times New Roman" w:cs="Times New Roman"/>
                <w:color w:val="000000"/>
                <w:sz w:val="20"/>
                <w:szCs w:val="20"/>
                <w:lang w:eastAsia="en-GB"/>
              </w:rPr>
              <w:t>investor/lender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BB55DA" w:rsidRPr="006D1A97" w:rsidTr="00BB55DA">
        <w:trPr>
          <w:trHeight w:val="960"/>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B55DA" w:rsidRPr="00C056B4" w:rsidRDefault="00BB55DA" w:rsidP="00C056B4">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C0050 (</w:t>
            </w:r>
            <w:r w:rsidRPr="00C056B4">
              <w:rPr>
                <w:rFonts w:ascii="Times New Roman" w:eastAsia="Times New Roman" w:hAnsi="Times New Roman" w:cs="Times New Roman"/>
                <w:color w:val="000000"/>
                <w:sz w:val="20"/>
                <w:szCs w:val="20"/>
                <w:lang w:eastAsia="en-GB"/>
              </w:rPr>
              <w:t>D6</w:t>
            </w:r>
            <w:r>
              <w:rPr>
                <w:rFonts w:ascii="Times New Roman" w:eastAsia="Times New Roman" w:hAnsi="Times New Roman" w:cs="Times New Roman"/>
                <w:color w:val="000000"/>
                <w:sz w:val="20"/>
                <w:szCs w:val="20"/>
                <w:lang w:eastAsia="en-GB"/>
              </w:rPr>
              <w:t>)</w:t>
            </w:r>
          </w:p>
        </w:tc>
        <w:tc>
          <w:tcPr>
            <w:tcW w:w="2111" w:type="dxa"/>
            <w:tcBorders>
              <w:top w:val="single" w:sz="4" w:space="0" w:color="auto"/>
              <w:left w:val="nil"/>
              <w:bottom w:val="single" w:sz="4" w:space="0" w:color="auto"/>
              <w:right w:val="single" w:sz="4" w:space="0" w:color="auto"/>
            </w:tcBorders>
            <w:shd w:val="clear" w:color="auto" w:fill="auto"/>
            <w:hideMark/>
          </w:tcPr>
          <w:p w:rsidR="00BB55DA" w:rsidRPr="00C056B4" w:rsidRDefault="00BB55DA">
            <w:pPr>
              <w:spacing w:after="0" w:line="240" w:lineRule="auto"/>
              <w:rPr>
                <w:rFonts w:ascii="Times New Roman" w:eastAsia="Times New Roman" w:hAnsi="Times New Roman" w:cs="Times New Roman"/>
                <w:color w:val="000000"/>
                <w:sz w:val="20"/>
                <w:szCs w:val="20"/>
                <w:lang w:eastAsia="en-GB"/>
              </w:rPr>
            </w:pPr>
            <w:r w:rsidRPr="00C056B4">
              <w:rPr>
                <w:rFonts w:ascii="Times New Roman" w:eastAsia="Times New Roman" w:hAnsi="Times New Roman" w:cs="Times New Roman"/>
                <w:color w:val="000000"/>
                <w:sz w:val="20"/>
                <w:szCs w:val="20"/>
                <w:lang w:eastAsia="en-GB"/>
              </w:rPr>
              <w:t>Issuer/ Seller name</w:t>
            </w:r>
          </w:p>
        </w:tc>
        <w:tc>
          <w:tcPr>
            <w:tcW w:w="6262" w:type="dxa"/>
            <w:tcBorders>
              <w:top w:val="single" w:sz="4" w:space="0" w:color="auto"/>
              <w:left w:val="nil"/>
              <w:bottom w:val="single" w:sz="4" w:space="0" w:color="auto"/>
              <w:right w:val="single" w:sz="4" w:space="0" w:color="auto"/>
            </w:tcBorders>
            <w:shd w:val="clear" w:color="auto" w:fill="auto"/>
            <w:hideMark/>
          </w:tcPr>
          <w:p w:rsidR="00BB55DA" w:rsidRPr="00C056B4" w:rsidRDefault="00BB55DA" w:rsidP="00C056B4">
            <w:pPr>
              <w:spacing w:after="0" w:line="240" w:lineRule="auto"/>
              <w:rPr>
                <w:rFonts w:ascii="Times New Roman" w:eastAsia="Times New Roman" w:hAnsi="Times New Roman" w:cs="Times New Roman"/>
                <w:color w:val="000000"/>
                <w:sz w:val="20"/>
                <w:szCs w:val="20"/>
                <w:lang w:eastAsia="en-GB"/>
              </w:rPr>
            </w:pPr>
            <w:r w:rsidRPr="00C056B4">
              <w:rPr>
                <w:rFonts w:ascii="Times New Roman" w:eastAsia="Times New Roman" w:hAnsi="Times New Roman" w:cs="Times New Roman"/>
                <w:color w:val="000000"/>
                <w:sz w:val="20"/>
                <w:szCs w:val="20"/>
                <w:lang w:eastAsia="en-GB"/>
              </w:rPr>
              <w:t>Name of the entity that is issuing/selling the derivative, or the counterparty with the short position.  For swaps the receiver, receives the fixed rates and pays the floating rate.</w:t>
            </w:r>
          </w:p>
        </w:tc>
      </w:tr>
      <w:tr w:rsidR="00BB55DA" w:rsidRPr="006D1A97" w:rsidDel="00AB7A73" w:rsidTr="00DD642D">
        <w:trPr>
          <w:trHeight w:val="302"/>
        </w:trPr>
        <w:tc>
          <w:tcPr>
            <w:tcW w:w="851" w:type="dxa"/>
            <w:gridSpan w:val="2"/>
            <w:tcBorders>
              <w:top w:val="single" w:sz="4" w:space="0" w:color="auto"/>
              <w:left w:val="single" w:sz="4" w:space="0" w:color="auto"/>
              <w:bottom w:val="single" w:sz="4" w:space="0" w:color="auto"/>
              <w:right w:val="single" w:sz="4" w:space="0" w:color="auto"/>
            </w:tcBorders>
            <w:shd w:val="clear" w:color="auto" w:fill="auto"/>
            <w:hideMark/>
          </w:tcPr>
          <w:p w:rsidR="00BB55DA" w:rsidRPr="00DF4391" w:rsidDel="00AB7A73" w:rsidRDefault="00BB55D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C0060 (</w:t>
            </w:r>
            <w:r w:rsidRPr="00DF4391">
              <w:rPr>
                <w:rFonts w:ascii="Times New Roman" w:eastAsia="Times New Roman" w:hAnsi="Times New Roman" w:cs="Times New Roman"/>
                <w:color w:val="000000"/>
                <w:sz w:val="20"/>
                <w:szCs w:val="20"/>
                <w:lang w:eastAsia="en-GB"/>
              </w:rPr>
              <w:t>E6</w:t>
            </w:r>
            <w:r>
              <w:rPr>
                <w:rFonts w:ascii="Times New Roman" w:eastAsia="Times New Roman" w:hAnsi="Times New Roman" w:cs="Times New Roman"/>
                <w:color w:val="000000"/>
                <w:sz w:val="20"/>
                <w:szCs w:val="20"/>
                <w:lang w:eastAsia="en-GB"/>
              </w:rPr>
              <w:t>)</w:t>
            </w:r>
          </w:p>
        </w:tc>
        <w:tc>
          <w:tcPr>
            <w:tcW w:w="2111" w:type="dxa"/>
            <w:tcBorders>
              <w:top w:val="single" w:sz="4" w:space="0" w:color="auto"/>
              <w:left w:val="nil"/>
              <w:bottom w:val="single" w:sz="4" w:space="0" w:color="auto"/>
              <w:right w:val="single" w:sz="4" w:space="0" w:color="auto"/>
            </w:tcBorders>
            <w:shd w:val="clear" w:color="auto" w:fill="auto"/>
            <w:hideMark/>
          </w:tcPr>
          <w:p w:rsidR="00BB55DA" w:rsidRPr="00DF4391" w:rsidDel="00AB7A73" w:rsidRDefault="00BB55DA">
            <w:pPr>
              <w:spacing w:after="0" w:line="240" w:lineRule="auto"/>
              <w:rPr>
                <w:rFonts w:ascii="Times New Roman" w:eastAsia="Times New Roman" w:hAnsi="Times New Roman" w:cs="Times New Roman"/>
                <w:color w:val="000000"/>
                <w:sz w:val="20"/>
                <w:szCs w:val="20"/>
                <w:lang w:eastAsia="en-GB"/>
              </w:rPr>
            </w:pPr>
            <w:r w:rsidRPr="00DF4391">
              <w:rPr>
                <w:rFonts w:ascii="Times New Roman" w:eastAsia="Times New Roman" w:hAnsi="Times New Roman" w:cs="Times New Roman"/>
                <w:color w:val="000000"/>
                <w:sz w:val="20"/>
                <w:szCs w:val="20"/>
                <w:lang w:eastAsia="en-GB"/>
              </w:rPr>
              <w:t xml:space="preserve">Identification code </w:t>
            </w:r>
            <w:r>
              <w:rPr>
                <w:rFonts w:ascii="Times New Roman" w:eastAsia="Times New Roman" w:hAnsi="Times New Roman" w:cs="Times New Roman"/>
                <w:color w:val="000000"/>
                <w:sz w:val="20"/>
                <w:szCs w:val="20"/>
                <w:lang w:eastAsia="en-GB"/>
              </w:rPr>
              <w:t>of the issuer / seller</w:t>
            </w:r>
          </w:p>
        </w:tc>
        <w:tc>
          <w:tcPr>
            <w:tcW w:w="6262" w:type="dxa"/>
            <w:tcBorders>
              <w:top w:val="single" w:sz="4" w:space="0" w:color="auto"/>
              <w:left w:val="nil"/>
              <w:bottom w:val="single" w:sz="4" w:space="0" w:color="auto"/>
              <w:right w:val="single" w:sz="4" w:space="0" w:color="auto"/>
            </w:tcBorders>
            <w:shd w:val="clear" w:color="auto" w:fill="auto"/>
            <w:hideMark/>
          </w:tcPr>
          <w:p w:rsidR="00BB55DA" w:rsidRDefault="00BB55DA" w:rsidP="00BB55DA">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del w:id="25" w:author="Author">
              <w:r w:rsidRPr="00043189" w:rsidDel="00A21953">
                <w:rPr>
                  <w:rFonts w:ascii="Times New Roman" w:hAnsi="Times New Roman" w:cs="Times New Roman"/>
                  <w:sz w:val="20"/>
                  <w:szCs w:val="20"/>
                </w:rPr>
                <w:delText xml:space="preserve"> if existent</w:delText>
              </w:r>
            </w:del>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bookmarkStart w:id="26" w:name="_GoBack"/>
            <w:bookmarkEnd w:id="26"/>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BB55DA" w:rsidRPr="00DF4391" w:rsidDel="00AB7A73" w:rsidRDefault="00BB55DA" w:rsidP="00BB55D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BB55DA" w:rsidRPr="00D71D84" w:rsidTr="008C309E">
        <w:trPr>
          <w:gridBefore w:val="1"/>
          <w:wBefore w:w="10" w:type="dxa"/>
          <w:trHeight w:val="1140"/>
        </w:trPr>
        <w:tc>
          <w:tcPr>
            <w:tcW w:w="841" w:type="dxa"/>
            <w:tcBorders>
              <w:top w:val="nil"/>
              <w:left w:val="single" w:sz="4" w:space="0" w:color="auto"/>
              <w:bottom w:val="single" w:sz="4" w:space="0" w:color="auto"/>
              <w:right w:val="single" w:sz="4" w:space="0" w:color="auto"/>
            </w:tcBorders>
            <w:shd w:val="clear" w:color="auto" w:fill="auto"/>
          </w:tcPr>
          <w:p w:rsidR="00BB55DA" w:rsidRPr="008C309E" w:rsidRDefault="00BB55DA" w:rsidP="008C309E">
            <w:pPr>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C007</w:t>
            </w:r>
            <w:r w:rsidRPr="00CE2B7F">
              <w:rPr>
                <w:rFonts w:ascii="Times New Roman" w:eastAsia="Times New Roman" w:hAnsi="Times New Roman" w:cs="Times New Roman"/>
                <w:sz w:val="20"/>
                <w:szCs w:val="20"/>
                <w:lang w:eastAsia="en-GB"/>
              </w:rPr>
              <w:t>0</w:t>
            </w:r>
          </w:p>
        </w:tc>
        <w:tc>
          <w:tcPr>
            <w:tcW w:w="2111" w:type="dxa"/>
            <w:tcBorders>
              <w:top w:val="nil"/>
              <w:left w:val="nil"/>
              <w:bottom w:val="single" w:sz="4" w:space="0" w:color="auto"/>
              <w:right w:val="single" w:sz="4" w:space="0" w:color="auto"/>
            </w:tcBorders>
            <w:shd w:val="clear" w:color="auto" w:fill="auto"/>
          </w:tcPr>
          <w:p w:rsidR="00BB55DA" w:rsidRPr="00CE2B7F" w:rsidRDefault="00BB55DA"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Pr>
                <w:rFonts w:ascii="Times New Roman" w:eastAsia="Times New Roman" w:hAnsi="Times New Roman" w:cs="Times New Roman"/>
                <w:color w:val="000000"/>
                <w:sz w:val="20"/>
                <w:szCs w:val="20"/>
                <w:lang w:eastAsia="en-GB"/>
              </w:rPr>
              <w:t>issuer / seller</w:t>
            </w:r>
            <w:r w:rsidRPr="00CE2B7F">
              <w:rPr>
                <w:rFonts w:ascii="Times New Roman" w:eastAsia="Times New Roman" w:hAnsi="Times New Roman" w:cs="Times New Roman"/>
                <w:color w:val="000000"/>
                <w:sz w:val="20"/>
                <w:szCs w:val="20"/>
                <w:lang w:eastAsia="en-GB"/>
              </w:rPr>
              <w:t xml:space="preserve"> </w:t>
            </w:r>
          </w:p>
        </w:tc>
        <w:tc>
          <w:tcPr>
            <w:tcW w:w="6262" w:type="dxa"/>
            <w:tcBorders>
              <w:top w:val="nil"/>
              <w:left w:val="nil"/>
              <w:bottom w:val="single" w:sz="4" w:space="0" w:color="auto"/>
              <w:right w:val="single" w:sz="4" w:space="0" w:color="auto"/>
            </w:tcBorders>
            <w:shd w:val="clear" w:color="auto" w:fill="auto"/>
          </w:tcPr>
          <w:p w:rsidR="00BB55DA" w:rsidRPr="00D71D84" w:rsidRDefault="00BB55DA" w:rsidP="008C309E">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Pr>
                <w:rFonts w:ascii="Times New Roman" w:eastAsia="Times New Roman" w:hAnsi="Times New Roman" w:cs="Times New Roman"/>
                <w:color w:val="000000"/>
                <w:sz w:val="20"/>
                <w:szCs w:val="20"/>
                <w:lang w:eastAsia="en-GB"/>
              </w:rPr>
              <w:t>issuer / seller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BB55DA" w:rsidRPr="006D1A97" w:rsidTr="00DD642D">
        <w:trPr>
          <w:gridBefore w:val="1"/>
          <w:wBefore w:w="10" w:type="dxa"/>
          <w:trHeight w:val="1425"/>
        </w:trPr>
        <w:tc>
          <w:tcPr>
            <w:tcW w:w="841" w:type="dxa"/>
            <w:tcBorders>
              <w:top w:val="single" w:sz="4" w:space="0" w:color="auto"/>
              <w:left w:val="single" w:sz="4" w:space="0" w:color="auto"/>
              <w:bottom w:val="nil"/>
              <w:right w:val="single" w:sz="4" w:space="0" w:color="auto"/>
            </w:tcBorders>
            <w:shd w:val="clear" w:color="auto" w:fill="auto"/>
            <w:hideMark/>
          </w:tcPr>
          <w:p w:rsidR="00BB55DA" w:rsidRPr="00DD642D" w:rsidRDefault="00BB55DA">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C0080 (</w:t>
            </w:r>
            <w:r w:rsidRPr="00DD642D">
              <w:rPr>
                <w:rFonts w:ascii="Times New Roman" w:eastAsia="Times New Roman" w:hAnsi="Times New Roman" w:cs="Times New Roman"/>
                <w:sz w:val="20"/>
                <w:szCs w:val="20"/>
                <w:lang w:eastAsia="en-GB"/>
              </w:rPr>
              <w:t>F6</w:t>
            </w:r>
            <w:r>
              <w:rPr>
                <w:rFonts w:ascii="Times New Roman" w:eastAsia="Times New Roman" w:hAnsi="Times New Roman" w:cs="Times New Roman"/>
                <w:sz w:val="20"/>
                <w:szCs w:val="20"/>
                <w:lang w:eastAsia="en-GB"/>
              </w:rPr>
              <w:t>)</w:t>
            </w:r>
          </w:p>
        </w:tc>
        <w:tc>
          <w:tcPr>
            <w:tcW w:w="2111" w:type="dxa"/>
            <w:tcBorders>
              <w:top w:val="single" w:sz="4" w:space="0" w:color="auto"/>
              <w:left w:val="nil"/>
              <w:bottom w:val="nil"/>
              <w:right w:val="single" w:sz="4" w:space="0" w:color="auto"/>
            </w:tcBorders>
            <w:shd w:val="clear" w:color="auto" w:fill="auto"/>
            <w:hideMark/>
          </w:tcPr>
          <w:p w:rsidR="00BB55DA" w:rsidRPr="00DD642D" w:rsidRDefault="00BB55DA" w:rsidP="00DB2589">
            <w:pPr>
              <w:spacing w:after="0" w:line="240" w:lineRule="auto"/>
              <w:rPr>
                <w:rFonts w:ascii="Times New Roman" w:eastAsia="Times New Roman" w:hAnsi="Times New Roman" w:cs="Times New Roman"/>
                <w:sz w:val="20"/>
                <w:szCs w:val="20"/>
                <w:lang w:eastAsia="en-GB"/>
              </w:rPr>
            </w:pPr>
            <w:r w:rsidRPr="00DD642D">
              <w:rPr>
                <w:rFonts w:ascii="Times New Roman" w:eastAsia="Times New Roman" w:hAnsi="Times New Roman" w:cs="Times New Roman"/>
                <w:sz w:val="20"/>
                <w:szCs w:val="20"/>
                <w:lang w:eastAsia="en-GB"/>
              </w:rPr>
              <w:t>ID Code of the instrument</w:t>
            </w:r>
          </w:p>
        </w:tc>
        <w:tc>
          <w:tcPr>
            <w:tcW w:w="6262" w:type="dxa"/>
            <w:tcBorders>
              <w:top w:val="single" w:sz="4" w:space="0" w:color="auto"/>
              <w:left w:val="nil"/>
              <w:bottom w:val="nil"/>
              <w:right w:val="single" w:sz="4" w:space="0" w:color="auto"/>
            </w:tcBorders>
            <w:shd w:val="clear" w:color="auto" w:fill="auto"/>
            <w:hideMark/>
          </w:tcPr>
          <w:p w:rsidR="00BB55DA" w:rsidRDefault="00BB55DA" w:rsidP="008C309E">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 xml:space="preserve">This is the identification code of the instrument </w:t>
            </w:r>
            <w:ins w:id="27" w:author="Author">
              <w:r w:rsidR="00D63119" w:rsidRPr="00D71D84">
                <w:rPr>
                  <w:rFonts w:ascii="Times New Roman" w:eastAsia="Times New Roman" w:hAnsi="Times New Roman" w:cs="Times New Roman"/>
                  <w:sz w:val="20"/>
                  <w:szCs w:val="20"/>
                  <w:lang w:eastAsia="en-GB"/>
                </w:rPr>
                <w:t>(</w:t>
              </w:r>
              <w:r w:rsidR="00D63119">
                <w:rPr>
                  <w:rFonts w:ascii="Times New Roman" w:eastAsia="Times New Roman" w:hAnsi="Times New Roman" w:cs="Times New Roman"/>
                  <w:sz w:val="20"/>
                  <w:szCs w:val="20"/>
                  <w:lang w:eastAsia="en-GB"/>
                </w:rPr>
                <w:t>derivative</w:t>
              </w:r>
              <w:r w:rsidR="00D63119" w:rsidRPr="00D71D84">
                <w:rPr>
                  <w:rFonts w:ascii="Times New Roman" w:eastAsia="Times New Roman" w:hAnsi="Times New Roman" w:cs="Times New Roman"/>
                  <w:sz w:val="20"/>
                  <w:szCs w:val="20"/>
                  <w:lang w:eastAsia="en-GB"/>
                </w:rPr>
                <w:t>)</w:t>
              </w:r>
            </w:ins>
            <w:del w:id="28" w:author="Author">
              <w:r w:rsidRPr="00D71D84" w:rsidDel="00D63119">
                <w:rPr>
                  <w:rFonts w:ascii="Times New Roman" w:eastAsia="Times New Roman" w:hAnsi="Times New Roman" w:cs="Times New Roman"/>
                  <w:sz w:val="20"/>
                  <w:szCs w:val="20"/>
                  <w:lang w:eastAsia="en-GB"/>
                </w:rPr>
                <w:delText>(capita</w:delText>
              </w:r>
              <w:r w:rsidDel="00D63119">
                <w:rPr>
                  <w:rFonts w:ascii="Times New Roman" w:eastAsia="Times New Roman" w:hAnsi="Times New Roman" w:cs="Times New Roman"/>
                  <w:sz w:val="20"/>
                  <w:szCs w:val="20"/>
                  <w:lang w:eastAsia="en-GB"/>
                </w:rPr>
                <w:delText>l</w:delText>
              </w:r>
              <w:r w:rsidRPr="00D71D84" w:rsidDel="00D63119">
                <w:rPr>
                  <w:rFonts w:ascii="Times New Roman" w:eastAsia="Times New Roman" w:hAnsi="Times New Roman" w:cs="Times New Roman"/>
                  <w:sz w:val="20"/>
                  <w:szCs w:val="20"/>
                  <w:lang w:eastAsia="en-GB"/>
                </w:rPr>
                <w:delText>, debt etc.)</w:delText>
              </w:r>
            </w:del>
            <w:r w:rsidRPr="00D71D84">
              <w:rPr>
                <w:rFonts w:ascii="Times New Roman" w:eastAsia="Times New Roman" w:hAnsi="Times New Roman" w:cs="Times New Roman"/>
                <w:sz w:val="20"/>
                <w:szCs w:val="20"/>
                <w:lang w:eastAsia="en-GB"/>
              </w:rPr>
              <w:t xml:space="preserve"> between the two counterparties identified</w:t>
            </w:r>
            <w:r>
              <w:rPr>
                <w:rFonts w:ascii="Times New Roman" w:eastAsia="Times New Roman" w:hAnsi="Times New Roman" w:cs="Times New Roman"/>
                <w:sz w:val="20"/>
                <w:szCs w:val="20"/>
                <w:lang w:eastAsia="en-GB"/>
              </w:rPr>
              <w:t xml:space="preserve"> </w:t>
            </w:r>
            <w:r w:rsidRPr="006C2F0D">
              <w:rPr>
                <w:rFonts w:ascii="Times New Roman" w:hAnsi="Times New Roman" w:cs="Times New Roman"/>
                <w:sz w:val="20"/>
                <w:szCs w:val="20"/>
              </w:rPr>
              <w:t>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consistent over time</w:t>
            </w:r>
            <w:r>
              <w:rPr>
                <w:rFonts w:ascii="Times New Roman" w:hAnsi="Times New Roman" w:cs="Times New Roman"/>
                <w:sz w:val="20"/>
                <w:szCs w:val="20"/>
              </w:rPr>
              <w:t>.</w:t>
            </w:r>
          </w:p>
          <w:p w:rsidR="00BB55DA" w:rsidRDefault="00BB55DA" w:rsidP="008C309E">
            <w:pPr>
              <w:spacing w:after="0" w:line="240" w:lineRule="auto"/>
              <w:rPr>
                <w:rFonts w:ascii="Times New Roman" w:eastAsia="Times New Roman" w:hAnsi="Times New Roman" w:cs="Times New Roman"/>
                <w:sz w:val="20"/>
                <w:szCs w:val="20"/>
                <w:lang w:eastAsia="en-GB"/>
              </w:rPr>
            </w:pPr>
          </w:p>
          <w:p w:rsidR="00BB55DA" w:rsidRPr="00DD642D" w:rsidRDefault="00BB55DA" w:rsidP="00DB2589">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This may be different from the intra</w:t>
            </w:r>
            <w:del w:id="29" w:author="Author">
              <w:r w:rsidRPr="00D71D84" w:rsidDel="00CA676E">
                <w:rPr>
                  <w:rFonts w:ascii="Times New Roman" w:eastAsia="Times New Roman" w:hAnsi="Times New Roman" w:cs="Times New Roman"/>
                  <w:sz w:val="20"/>
                  <w:szCs w:val="20"/>
                  <w:lang w:eastAsia="en-GB"/>
                </w:rPr>
                <w:delText>-</w:delText>
              </w:r>
            </w:del>
            <w:r w:rsidRPr="00D71D84">
              <w:rPr>
                <w:rFonts w:ascii="Times New Roman" w:eastAsia="Times New Roman" w:hAnsi="Times New Roman" w:cs="Times New Roman"/>
                <w:sz w:val="20"/>
                <w:szCs w:val="20"/>
                <w:lang w:eastAsia="en-GB"/>
              </w:rPr>
              <w:t xml:space="preserve">group transaction code provided in cell </w:t>
            </w:r>
            <w:r>
              <w:rPr>
                <w:rFonts w:ascii="Times New Roman" w:eastAsia="Times New Roman" w:hAnsi="Times New Roman" w:cs="Times New Roman"/>
                <w:sz w:val="20"/>
                <w:szCs w:val="20"/>
                <w:lang w:eastAsia="en-GB"/>
              </w:rPr>
              <w:t>C0010</w:t>
            </w:r>
            <w:r w:rsidRPr="00D71D84">
              <w:rPr>
                <w:rFonts w:ascii="Times New Roman" w:eastAsia="Times New Roman" w:hAnsi="Times New Roman" w:cs="Times New Roman"/>
                <w:sz w:val="20"/>
                <w:szCs w:val="20"/>
                <w:lang w:eastAsia="en-GB"/>
              </w:rPr>
              <w:t>.</w:t>
            </w:r>
          </w:p>
        </w:tc>
      </w:tr>
      <w:tr w:rsidR="00BB55DA" w:rsidRPr="006D1A97" w:rsidTr="00DD642D">
        <w:trPr>
          <w:gridBefore w:val="1"/>
          <w:wBefore w:w="10" w:type="dxa"/>
          <w:trHeight w:val="1425"/>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rsidR="00BB55DA" w:rsidRPr="00DD642D" w:rsidRDefault="00BB55DA">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C0090 (</w:t>
            </w:r>
            <w:r w:rsidRPr="00DD642D">
              <w:rPr>
                <w:rFonts w:ascii="Times New Roman" w:eastAsia="Times New Roman" w:hAnsi="Times New Roman" w:cs="Times New Roman"/>
                <w:sz w:val="20"/>
                <w:szCs w:val="20"/>
                <w:lang w:eastAsia="en-GB"/>
              </w:rPr>
              <w:t>G6</w:t>
            </w:r>
            <w:r>
              <w:rPr>
                <w:rFonts w:ascii="Times New Roman" w:eastAsia="Times New Roman" w:hAnsi="Times New Roman" w:cs="Times New Roman"/>
                <w:sz w:val="20"/>
                <w:szCs w:val="20"/>
                <w:lang w:eastAsia="en-GB"/>
              </w:rPr>
              <w:t>)</w:t>
            </w:r>
          </w:p>
        </w:tc>
        <w:tc>
          <w:tcPr>
            <w:tcW w:w="2111" w:type="dxa"/>
            <w:tcBorders>
              <w:top w:val="single" w:sz="4" w:space="0" w:color="auto"/>
              <w:left w:val="nil"/>
              <w:bottom w:val="single" w:sz="4" w:space="0" w:color="auto"/>
              <w:right w:val="single" w:sz="4" w:space="0" w:color="auto"/>
            </w:tcBorders>
            <w:shd w:val="clear" w:color="auto" w:fill="auto"/>
            <w:hideMark/>
          </w:tcPr>
          <w:p w:rsidR="00BB55DA" w:rsidRPr="00DD642D" w:rsidRDefault="00BB55DA" w:rsidP="00DB2589">
            <w:pPr>
              <w:spacing w:after="0" w:line="240" w:lineRule="auto"/>
              <w:rPr>
                <w:rFonts w:ascii="Times New Roman" w:eastAsia="Times New Roman" w:hAnsi="Times New Roman" w:cs="Times New Roman"/>
                <w:sz w:val="20"/>
                <w:szCs w:val="20"/>
                <w:lang w:eastAsia="en-GB"/>
              </w:rPr>
            </w:pPr>
            <w:r w:rsidRPr="00DD642D">
              <w:rPr>
                <w:rFonts w:ascii="Times New Roman" w:eastAsia="Times New Roman" w:hAnsi="Times New Roman" w:cs="Times New Roman"/>
                <w:sz w:val="20"/>
                <w:szCs w:val="20"/>
                <w:lang w:eastAsia="en-GB"/>
              </w:rPr>
              <w:t>ID Code Type of the instrument</w:t>
            </w:r>
          </w:p>
        </w:tc>
        <w:tc>
          <w:tcPr>
            <w:tcW w:w="6262" w:type="dxa"/>
            <w:tcBorders>
              <w:top w:val="single" w:sz="4" w:space="0" w:color="auto"/>
              <w:left w:val="nil"/>
              <w:bottom w:val="nil"/>
              <w:right w:val="single" w:sz="4" w:space="0" w:color="auto"/>
            </w:tcBorders>
            <w:shd w:val="clear" w:color="auto" w:fill="auto"/>
            <w:hideMark/>
          </w:tcPr>
          <w:p w:rsidR="00BB55DA" w:rsidRPr="0061769B" w:rsidRDefault="00BB55DA" w:rsidP="008C309E">
            <w:pPr>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D71D84">
              <w:rPr>
                <w:rFonts w:ascii="Times New Roman" w:eastAsia="Times New Roman" w:hAnsi="Times New Roman" w:cs="Times New Roman"/>
                <w:sz w:val="20"/>
                <w:szCs w:val="20"/>
                <w:lang w:eastAsia="en-GB"/>
              </w:rPr>
              <w:t>ID Code of the instrument</w:t>
            </w:r>
            <w:r w:rsidRPr="0061769B">
              <w:rPr>
                <w:rFonts w:ascii="Times New Roman" w:hAnsi="Times New Roman" w:cs="Times New Roman"/>
                <w:sz w:val="20"/>
                <w:szCs w:val="20"/>
              </w:rPr>
              <w:t>” item. One of the options in the following closed list shall be used:</w:t>
            </w:r>
          </w:p>
          <w:p w:rsidR="00BB55DA" w:rsidRPr="006C2F0D" w:rsidRDefault="00BB55DA" w:rsidP="008C309E">
            <w:pPr>
              <w:spacing w:after="0"/>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BB55DA" w:rsidRPr="006C2F0D" w:rsidRDefault="00BB55DA" w:rsidP="008C309E">
            <w:pPr>
              <w:spacing w:after="0"/>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BB55DA" w:rsidRPr="006C2F0D" w:rsidRDefault="00BB55DA" w:rsidP="008C309E">
            <w:pPr>
              <w:spacing w:after="0"/>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BB55DA" w:rsidRPr="006C2F0D" w:rsidRDefault="00BB55DA" w:rsidP="008C309E">
            <w:pPr>
              <w:spacing w:after="0"/>
              <w:rPr>
                <w:rFonts w:ascii="Times New Roman" w:hAnsi="Times New Roman" w:cs="Times New Roman"/>
                <w:sz w:val="20"/>
                <w:szCs w:val="20"/>
              </w:rPr>
            </w:pPr>
            <w:r w:rsidRPr="006C2F0D">
              <w:rPr>
                <w:rFonts w:ascii="Times New Roman" w:hAnsi="Times New Roman" w:cs="Times New Roman"/>
                <w:sz w:val="20"/>
                <w:szCs w:val="20"/>
              </w:rPr>
              <w:t xml:space="preserve">4 </w:t>
            </w:r>
            <w:r>
              <w:rPr>
                <w:rFonts w:ascii="Times New Roman" w:hAnsi="Times New Roman" w:cs="Times New Roman"/>
                <w:sz w:val="20"/>
                <w:szCs w:val="20"/>
              </w:rPr>
              <w:t>-</w:t>
            </w:r>
            <w:r w:rsidRPr="006C2F0D">
              <w:rPr>
                <w:rFonts w:ascii="Times New Roman" w:hAnsi="Times New Roman" w:cs="Times New Roman"/>
                <w:sz w:val="20"/>
                <w:szCs w:val="20"/>
              </w:rPr>
              <w:t xml:space="preserve"> </w:t>
            </w:r>
            <w:del w:id="30" w:author="Author">
              <w:r w:rsidRPr="006C2F0D" w:rsidDel="00C71D79">
                <w:rPr>
                  <w:rFonts w:ascii="Times New Roman" w:hAnsi="Times New Roman" w:cs="Times New Roman"/>
                  <w:sz w:val="20"/>
                  <w:szCs w:val="20"/>
                </w:rPr>
                <w:delText xml:space="preserve">WRT </w:delText>
              </w:r>
            </w:del>
            <w:ins w:id="31" w:author="Author">
              <w:r w:rsidR="00C71D79" w:rsidRPr="006C2F0D">
                <w:rPr>
                  <w:rFonts w:ascii="Times New Roman" w:hAnsi="Times New Roman" w:cs="Times New Roman"/>
                  <w:sz w:val="20"/>
                  <w:szCs w:val="20"/>
                </w:rPr>
                <w:t>W</w:t>
              </w:r>
              <w:r w:rsidR="00C71D79">
                <w:rPr>
                  <w:rFonts w:ascii="Times New Roman" w:hAnsi="Times New Roman" w:cs="Times New Roman"/>
                  <w:sz w:val="20"/>
                  <w:szCs w:val="20"/>
                </w:rPr>
                <w:t>KN</w:t>
              </w:r>
              <w:r w:rsidR="00C71D79" w:rsidRPr="006C2F0D">
                <w:rPr>
                  <w:rFonts w:ascii="Times New Roman" w:hAnsi="Times New Roman" w:cs="Times New Roman"/>
                  <w:sz w:val="20"/>
                  <w:szCs w:val="20"/>
                </w:rPr>
                <w:t xml:space="preserve"> </w:t>
              </w:r>
            </w:ins>
            <w:r w:rsidRPr="006C2F0D">
              <w:rPr>
                <w:rFonts w:ascii="Times New Roman" w:hAnsi="Times New Roman" w:cs="Times New Roman"/>
                <w:sz w:val="20"/>
                <w:szCs w:val="20"/>
              </w:rPr>
              <w:t>(</w:t>
            </w:r>
            <w:proofErr w:type="spellStart"/>
            <w:r w:rsidRPr="006C2F0D">
              <w:rPr>
                <w:rFonts w:ascii="Times New Roman" w:hAnsi="Times New Roman" w:cs="Times New Roman"/>
                <w:sz w:val="20"/>
                <w:szCs w:val="20"/>
              </w:rPr>
              <w:t>Wertpapier</w:t>
            </w:r>
            <w:proofErr w:type="spellEnd"/>
            <w:r w:rsidRPr="006C2F0D">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Kenn-Num</w:t>
            </w:r>
            <w:del w:id="32" w:author="Author">
              <w:r w:rsidRPr="006C2F0D" w:rsidDel="00AF2629">
                <w:rPr>
                  <w:rFonts w:ascii="Times New Roman" w:hAnsi="Times New Roman" w:cs="Times New Roman"/>
                  <w:sz w:val="20"/>
                  <w:szCs w:val="20"/>
                </w:rPr>
                <w:delText>b</w:delText>
              </w:r>
            </w:del>
            <w:ins w:id="33" w:author="Author">
              <w:r w:rsidR="00AF2629">
                <w:rPr>
                  <w:rFonts w:ascii="Times New Roman" w:hAnsi="Times New Roman" w:cs="Times New Roman"/>
                  <w:sz w:val="20"/>
                  <w:szCs w:val="20"/>
                </w:rPr>
                <w:t>m</w:t>
              </w:r>
            </w:ins>
            <w:r w:rsidRPr="006C2F0D">
              <w:rPr>
                <w:rFonts w:ascii="Times New Roman" w:hAnsi="Times New Roman" w:cs="Times New Roman"/>
                <w:sz w:val="20"/>
                <w:szCs w:val="20"/>
              </w:rPr>
              <w:t>er</w:t>
            </w:r>
            <w:proofErr w:type="spellEnd"/>
            <w:r w:rsidRPr="006C2F0D">
              <w:rPr>
                <w:rFonts w:ascii="Times New Roman" w:hAnsi="Times New Roman" w:cs="Times New Roman"/>
                <w:sz w:val="20"/>
                <w:szCs w:val="20"/>
              </w:rPr>
              <w:t>, the alphanumeric German identification number)</w:t>
            </w:r>
          </w:p>
          <w:p w:rsidR="00BB55DA" w:rsidRPr="006C2F0D" w:rsidRDefault="00BB55DA" w:rsidP="008C309E">
            <w:pPr>
              <w:spacing w:after="0"/>
              <w:rPr>
                <w:rFonts w:ascii="Times New Roman" w:hAnsi="Times New Roman" w:cs="Times New Roman"/>
                <w:sz w:val="20"/>
                <w:szCs w:val="20"/>
              </w:rPr>
            </w:pPr>
            <w:r w:rsidRPr="006C2F0D">
              <w:rPr>
                <w:rFonts w:ascii="Times New Roman" w:hAnsi="Times New Roman" w:cs="Times New Roman"/>
                <w:sz w:val="20"/>
                <w:szCs w:val="20"/>
              </w:rPr>
              <w:lastRenderedPageBreak/>
              <w:t>5 - Bloomberg Ticker (Bloomberg letters code that identify a company's securities)</w:t>
            </w:r>
          </w:p>
          <w:p w:rsidR="00BB55DA" w:rsidRPr="006C2F0D" w:rsidRDefault="00BB55DA" w:rsidP="008C309E">
            <w:pPr>
              <w:spacing w:after="0"/>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BB55DA" w:rsidRDefault="00BB55DA" w:rsidP="008C309E">
            <w:pPr>
              <w:spacing w:after="0"/>
              <w:rPr>
                <w:ins w:id="34"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105857" w:rsidRDefault="00105857">
            <w:pPr>
              <w:spacing w:after="0"/>
              <w:rPr>
                <w:ins w:id="35" w:author="Author"/>
              </w:rPr>
              <w:pPrChange w:id="36" w:author="Author">
                <w:pPr/>
              </w:pPrChange>
            </w:pPr>
            <w:ins w:id="37" w:author="Author">
              <w:r>
                <w:rPr>
                  <w:rFonts w:ascii="Times New Roman" w:hAnsi="Times New Roman" w:cs="Times New Roman"/>
                  <w:sz w:val="20"/>
                  <w:szCs w:val="20"/>
                  <w:lang w:val="fr-FR"/>
                </w:rPr>
                <w:t xml:space="preserve">8 – </w:t>
              </w:r>
              <w:r w:rsidRPr="007A21E1">
                <w:rPr>
                  <w:rFonts w:ascii="Times New Roman" w:hAnsi="Times New Roman" w:cs="Times New Roman"/>
                  <w:sz w:val="20"/>
                  <w:szCs w:val="20"/>
                  <w:rPrChange w:id="38" w:author="Author">
                    <w:rPr>
                      <w:rFonts w:ascii="Times New Roman" w:hAnsi="Times New Roman" w:cs="Times New Roman"/>
                      <w:sz w:val="20"/>
                      <w:szCs w:val="20"/>
                      <w:lang w:val="de-DE"/>
                    </w:rPr>
                  </w:rPrChange>
                </w:rPr>
                <w:t>FIGI (Financial Instrument Global Identifier</w:t>
              </w:r>
              <w:r>
                <w:t>)</w:t>
              </w:r>
            </w:ins>
          </w:p>
          <w:p w:rsidR="00105857" w:rsidRPr="007A21E1" w:rsidDel="00105857" w:rsidRDefault="00105857" w:rsidP="008C309E">
            <w:pPr>
              <w:spacing w:after="0"/>
              <w:rPr>
                <w:del w:id="39" w:author="Author"/>
                <w:rFonts w:ascii="Times New Roman" w:hAnsi="Times New Roman" w:cs="Times New Roman"/>
                <w:sz w:val="20"/>
                <w:szCs w:val="20"/>
                <w:rPrChange w:id="40" w:author="Author">
                  <w:rPr>
                    <w:del w:id="41" w:author="Author"/>
                    <w:rFonts w:ascii="Times New Roman" w:hAnsi="Times New Roman" w:cs="Times New Roman"/>
                    <w:sz w:val="20"/>
                    <w:szCs w:val="20"/>
                    <w:lang w:val="fr-FR"/>
                  </w:rPr>
                </w:rPrChange>
              </w:rPr>
            </w:pPr>
          </w:p>
          <w:p w:rsidR="00BB55DA" w:rsidRPr="006C2F0D" w:rsidRDefault="00BB55DA" w:rsidP="008C309E">
            <w:pPr>
              <w:spacing w:after="0"/>
              <w:rPr>
                <w:rFonts w:ascii="Times New Roman" w:hAnsi="Times New Roman" w:cs="Times New Roman"/>
                <w:sz w:val="20"/>
                <w:szCs w:val="20"/>
              </w:rPr>
            </w:pPr>
            <w:del w:id="42" w:author="Author">
              <w:r w:rsidRPr="006C2F0D" w:rsidDel="00105857">
                <w:rPr>
                  <w:rFonts w:ascii="Times New Roman" w:hAnsi="Times New Roman" w:cs="Times New Roman"/>
                  <w:sz w:val="20"/>
                  <w:szCs w:val="20"/>
                </w:rPr>
                <w:delText>8</w:delText>
              </w:r>
            </w:del>
            <w:ins w:id="43" w:author="Author">
              <w:r w:rsidR="00105857">
                <w:rPr>
                  <w:rFonts w:ascii="Times New Roman" w:hAnsi="Times New Roman" w:cs="Times New Roman"/>
                  <w:sz w:val="20"/>
                  <w:szCs w:val="20"/>
                </w:rPr>
                <w:t>9</w:t>
              </w:r>
            </w:ins>
            <w:r w:rsidRPr="006C2F0D">
              <w:rPr>
                <w:rFonts w:ascii="Times New Roman" w:hAnsi="Times New Roman" w:cs="Times New Roman"/>
                <w:sz w:val="20"/>
                <w:szCs w:val="20"/>
              </w:rPr>
              <w:t xml:space="preserve"> </w:t>
            </w:r>
            <w:r>
              <w:rPr>
                <w:rFonts w:ascii="Times New Roman" w:hAnsi="Times New Roman" w:cs="Times New Roman"/>
                <w:sz w:val="20"/>
                <w:szCs w:val="20"/>
              </w:rPr>
              <w:t>-</w:t>
            </w:r>
            <w:r w:rsidRPr="006C2F0D">
              <w:rPr>
                <w:rFonts w:ascii="Times New Roman" w:hAnsi="Times New Roman" w:cs="Times New Roman"/>
                <w:sz w:val="20"/>
                <w:szCs w:val="20"/>
              </w:rPr>
              <w:t xml:space="preserve"> Other code by members of the Association of</w:t>
            </w:r>
            <w:r>
              <w:rPr>
                <w:rFonts w:ascii="Times New Roman" w:hAnsi="Times New Roman" w:cs="Times New Roman"/>
                <w:sz w:val="20"/>
                <w:szCs w:val="20"/>
              </w:rPr>
              <w:t xml:space="preserve"> </w:t>
            </w:r>
            <w:r w:rsidRPr="006C2F0D">
              <w:rPr>
                <w:rFonts w:ascii="Times New Roman" w:hAnsi="Times New Roman" w:cs="Times New Roman"/>
                <w:sz w:val="20"/>
                <w:szCs w:val="20"/>
              </w:rPr>
              <w:t xml:space="preserve"> National Numbering Agencies</w:t>
            </w:r>
          </w:p>
          <w:p w:rsidR="00BB55DA" w:rsidRPr="00DD642D" w:rsidRDefault="00105857" w:rsidP="00DB2589">
            <w:pPr>
              <w:spacing w:after="0" w:line="240" w:lineRule="auto"/>
              <w:rPr>
                <w:rFonts w:ascii="Times New Roman" w:eastAsia="Times New Roman" w:hAnsi="Times New Roman" w:cs="Times New Roman"/>
                <w:sz w:val="20"/>
                <w:szCs w:val="20"/>
                <w:lang w:eastAsia="en-GB"/>
              </w:rPr>
            </w:pPr>
            <w:ins w:id="44" w:author="Author">
              <w:r>
                <w:rPr>
                  <w:rFonts w:ascii="Times New Roman" w:hAnsi="Times New Roman" w:cs="Times New Roman"/>
                  <w:sz w:val="20"/>
                  <w:szCs w:val="20"/>
                </w:rPr>
                <w:t>9</w:t>
              </w:r>
            </w:ins>
            <w:r w:rsidR="00BB55DA" w:rsidRPr="006C2F0D">
              <w:rPr>
                <w:rFonts w:ascii="Times New Roman" w:hAnsi="Times New Roman" w:cs="Times New Roman"/>
                <w:sz w:val="20"/>
                <w:szCs w:val="20"/>
              </w:rPr>
              <w:t>9 - Code attributed by the undertaking</w:t>
            </w:r>
          </w:p>
        </w:tc>
      </w:tr>
      <w:tr w:rsidR="00CB04A0" w:rsidRPr="006D1A97" w:rsidTr="00DD642D">
        <w:trPr>
          <w:gridBefore w:val="1"/>
          <w:wBefore w:w="10" w:type="dxa"/>
          <w:trHeight w:val="3422"/>
        </w:trPr>
        <w:tc>
          <w:tcPr>
            <w:tcW w:w="841" w:type="dxa"/>
            <w:tcBorders>
              <w:top w:val="nil"/>
              <w:left w:val="single" w:sz="4" w:space="0" w:color="000000"/>
              <w:bottom w:val="nil"/>
              <w:right w:val="single" w:sz="4" w:space="0" w:color="000000"/>
            </w:tcBorders>
            <w:shd w:val="clear" w:color="auto" w:fill="auto"/>
            <w:hideMark/>
          </w:tcPr>
          <w:p w:rsidR="00585D69" w:rsidRPr="00DD642D" w:rsidRDefault="00F500D3"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w:t>
            </w:r>
            <w:r w:rsidR="00BB55DA">
              <w:rPr>
                <w:rFonts w:ascii="Times New Roman" w:eastAsia="Times New Roman" w:hAnsi="Times New Roman" w:cs="Times New Roman"/>
                <w:color w:val="000000"/>
                <w:sz w:val="20"/>
                <w:szCs w:val="20"/>
                <w:lang w:eastAsia="en-GB"/>
              </w:rPr>
              <w:t>10</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H6</w:t>
            </w:r>
            <w:r>
              <w:rPr>
                <w:rFonts w:ascii="Times New Roman" w:eastAsia="Times New Roman" w:hAnsi="Times New Roman" w:cs="Times New Roman"/>
                <w:color w:val="000000"/>
                <w:sz w:val="20"/>
                <w:szCs w:val="20"/>
                <w:lang w:eastAsia="en-GB"/>
              </w:rPr>
              <w:t>)</w:t>
            </w:r>
          </w:p>
        </w:tc>
        <w:tc>
          <w:tcPr>
            <w:tcW w:w="2111" w:type="dxa"/>
            <w:tcBorders>
              <w:top w:val="nil"/>
              <w:left w:val="nil"/>
              <w:bottom w:val="nil"/>
              <w:right w:val="single" w:sz="4" w:space="0" w:color="000000"/>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Transaction type </w:t>
            </w:r>
          </w:p>
        </w:tc>
        <w:tc>
          <w:tcPr>
            <w:tcW w:w="6262" w:type="dxa"/>
            <w:tcBorders>
              <w:top w:val="single" w:sz="4" w:space="0" w:color="auto"/>
              <w:left w:val="nil"/>
              <w:bottom w:val="nil"/>
              <w:right w:val="single" w:sz="4" w:space="0" w:color="000000"/>
            </w:tcBorders>
            <w:shd w:val="clear" w:color="auto" w:fill="auto"/>
            <w:hideMark/>
          </w:tcPr>
          <w:p w:rsidR="00DB5FD9" w:rsidRDefault="00BB55DA"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Identify the transaction type. T</w:t>
            </w:r>
            <w:r w:rsidR="00692B32" w:rsidRPr="00DD642D">
              <w:rPr>
                <w:rFonts w:ascii="Times New Roman" w:eastAsia="Times New Roman" w:hAnsi="Times New Roman" w:cs="Times New Roman"/>
                <w:color w:val="000000"/>
                <w:sz w:val="20"/>
                <w:szCs w:val="20"/>
                <w:lang w:eastAsia="en-GB"/>
              </w:rPr>
              <w:t>he following</w:t>
            </w:r>
            <w:r w:rsidR="00F500D3">
              <w:rPr>
                <w:rFonts w:ascii="Times New Roman" w:eastAsia="Times New Roman" w:hAnsi="Times New Roman" w:cs="Times New Roman"/>
                <w:color w:val="000000"/>
                <w:sz w:val="20"/>
                <w:szCs w:val="20"/>
                <w:lang w:eastAsia="en-GB"/>
              </w:rPr>
              <w:t xml:space="preserve"> close</w:t>
            </w:r>
            <w:r w:rsidR="00692B32" w:rsidRPr="00DD642D">
              <w:rPr>
                <w:rFonts w:ascii="Times New Roman" w:eastAsia="Times New Roman" w:hAnsi="Times New Roman" w:cs="Times New Roman"/>
                <w:color w:val="000000"/>
                <w:sz w:val="20"/>
                <w:szCs w:val="20"/>
                <w:lang w:eastAsia="en-GB"/>
              </w:rPr>
              <w:t xml:space="preserve"> list shall be used: </w:t>
            </w:r>
            <w:r w:rsidR="00692B32" w:rsidRPr="00DD642D">
              <w:rPr>
                <w:rFonts w:ascii="Times New Roman" w:eastAsia="Times New Roman" w:hAnsi="Times New Roman" w:cs="Times New Roman"/>
                <w:color w:val="000000"/>
                <w:sz w:val="20"/>
                <w:szCs w:val="20"/>
                <w:lang w:eastAsia="en-GB"/>
              </w:rPr>
              <w:br/>
            </w:r>
            <w:r w:rsidR="00F500D3">
              <w:rPr>
                <w:rFonts w:ascii="Times New Roman" w:eastAsia="Times New Roman" w:hAnsi="Times New Roman" w:cs="Times New Roman"/>
                <w:color w:val="000000"/>
                <w:sz w:val="20"/>
                <w:szCs w:val="20"/>
                <w:lang w:eastAsia="en-GB"/>
              </w:rPr>
              <w:t xml:space="preserve">1 - </w:t>
            </w:r>
            <w:r w:rsidR="00692B32" w:rsidRPr="00DD642D">
              <w:rPr>
                <w:rFonts w:ascii="Times New Roman" w:eastAsia="Times New Roman" w:hAnsi="Times New Roman" w:cs="Times New Roman"/>
                <w:color w:val="000000"/>
                <w:sz w:val="20"/>
                <w:szCs w:val="20"/>
                <w:lang w:eastAsia="en-GB"/>
              </w:rPr>
              <w:t>Derivatives – futures</w:t>
            </w:r>
            <w:r w:rsidR="00692B32" w:rsidRPr="00DD642D">
              <w:rPr>
                <w:rFonts w:ascii="Times New Roman" w:eastAsia="Times New Roman" w:hAnsi="Times New Roman" w:cs="Times New Roman"/>
                <w:color w:val="000000"/>
                <w:sz w:val="20"/>
                <w:szCs w:val="20"/>
                <w:lang w:eastAsia="en-GB"/>
              </w:rPr>
              <w:br/>
            </w:r>
            <w:r w:rsidR="00F500D3">
              <w:rPr>
                <w:rFonts w:ascii="Times New Roman" w:eastAsia="Times New Roman" w:hAnsi="Times New Roman" w:cs="Times New Roman"/>
                <w:color w:val="000000"/>
                <w:sz w:val="20"/>
                <w:szCs w:val="20"/>
                <w:lang w:eastAsia="en-GB"/>
              </w:rPr>
              <w:t xml:space="preserve">2 </w:t>
            </w:r>
            <w:r w:rsidR="00692B32" w:rsidRPr="00DD642D">
              <w:rPr>
                <w:rFonts w:ascii="Times New Roman" w:eastAsia="Times New Roman" w:hAnsi="Times New Roman" w:cs="Times New Roman"/>
                <w:color w:val="000000"/>
                <w:sz w:val="20"/>
                <w:szCs w:val="20"/>
                <w:lang w:eastAsia="en-GB"/>
              </w:rPr>
              <w:t>-Derivatives – forwards</w:t>
            </w:r>
          </w:p>
          <w:p w:rsidR="00DB5FD9" w:rsidRDefault="00F500D3"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3</w:t>
            </w:r>
            <w:r w:rsidR="00692B32" w:rsidRPr="00DD642D">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92B32" w:rsidRPr="00DD642D">
              <w:rPr>
                <w:rFonts w:ascii="Times New Roman" w:eastAsia="Times New Roman" w:hAnsi="Times New Roman" w:cs="Times New Roman"/>
                <w:color w:val="000000"/>
                <w:sz w:val="20"/>
                <w:szCs w:val="20"/>
                <w:lang w:eastAsia="en-GB"/>
              </w:rPr>
              <w:t xml:space="preserve"> Derivatives – options</w:t>
            </w:r>
            <w:r w:rsidR="00692B32" w:rsidRPr="00DD642D">
              <w:rPr>
                <w:rFonts w:ascii="Times New Roman" w:eastAsia="Times New Roman" w:hAnsi="Times New Roman" w:cs="Times New Roman"/>
                <w:color w:val="000000"/>
                <w:sz w:val="20"/>
                <w:szCs w:val="20"/>
                <w:lang w:eastAsia="en-GB"/>
              </w:rPr>
              <w:br/>
            </w:r>
            <w:r w:rsidR="00DB5FD9">
              <w:rPr>
                <w:rFonts w:ascii="Times New Roman" w:eastAsia="Times New Roman" w:hAnsi="Times New Roman" w:cs="Times New Roman"/>
                <w:color w:val="000000"/>
                <w:sz w:val="20"/>
                <w:szCs w:val="20"/>
                <w:lang w:eastAsia="en-GB"/>
              </w:rPr>
              <w:t>4</w:t>
            </w:r>
            <w:r w:rsidR="00692B32" w:rsidRPr="00DD642D">
              <w:rPr>
                <w:rFonts w:ascii="Times New Roman" w:eastAsia="Times New Roman" w:hAnsi="Times New Roman" w:cs="Times New Roman"/>
                <w:color w:val="000000"/>
                <w:sz w:val="20"/>
                <w:szCs w:val="20"/>
                <w:lang w:eastAsia="en-GB"/>
              </w:rPr>
              <w:t> </w:t>
            </w:r>
            <w:r w:rsidR="00E24461">
              <w:rPr>
                <w:rFonts w:ascii="Times New Roman" w:eastAsia="Times New Roman" w:hAnsi="Times New Roman" w:cs="Times New Roman"/>
                <w:color w:val="000000"/>
                <w:sz w:val="20"/>
                <w:szCs w:val="20"/>
                <w:lang w:eastAsia="en-GB"/>
              </w:rPr>
              <w:t>-</w:t>
            </w:r>
            <w:r w:rsidR="00692B32" w:rsidRPr="00DD642D">
              <w:rPr>
                <w:rFonts w:ascii="Times New Roman" w:eastAsia="Times New Roman" w:hAnsi="Times New Roman" w:cs="Times New Roman"/>
                <w:color w:val="000000"/>
                <w:sz w:val="20"/>
                <w:szCs w:val="20"/>
                <w:lang w:eastAsia="en-GB"/>
              </w:rPr>
              <w:t xml:space="preserve"> Derivatives – others</w:t>
            </w:r>
          </w:p>
          <w:p w:rsidR="00DB5FD9" w:rsidRDefault="00DB5FD9"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5</w:t>
            </w:r>
            <w:r w:rsidR="00692B32" w:rsidRPr="00DD642D">
              <w:rPr>
                <w:rFonts w:ascii="Times New Roman" w:eastAsia="Times New Roman" w:hAnsi="Times New Roman" w:cs="Times New Roman"/>
                <w:color w:val="000000"/>
                <w:sz w:val="20"/>
                <w:szCs w:val="20"/>
                <w:lang w:eastAsia="en-GB"/>
              </w:rPr>
              <w:t> </w:t>
            </w:r>
            <w:r w:rsidR="00E24461">
              <w:rPr>
                <w:rFonts w:ascii="Times New Roman" w:eastAsia="Times New Roman" w:hAnsi="Times New Roman" w:cs="Times New Roman"/>
                <w:color w:val="000000"/>
                <w:sz w:val="20"/>
                <w:szCs w:val="20"/>
                <w:lang w:eastAsia="en-GB"/>
              </w:rPr>
              <w:t>-</w:t>
            </w:r>
            <w:r w:rsidR="00692B32" w:rsidRPr="00DD642D">
              <w:rPr>
                <w:rFonts w:ascii="Times New Roman" w:eastAsia="Times New Roman" w:hAnsi="Times New Roman" w:cs="Times New Roman"/>
                <w:color w:val="000000"/>
                <w:sz w:val="20"/>
                <w:szCs w:val="20"/>
                <w:lang w:eastAsia="en-GB"/>
              </w:rPr>
              <w:t xml:space="preserve"> G</w:t>
            </w:r>
            <w:del w:id="45" w:author="Author">
              <w:r w:rsidR="00692B32" w:rsidRPr="00DD642D" w:rsidDel="00AD7DD8">
                <w:rPr>
                  <w:rFonts w:ascii="Times New Roman" w:eastAsia="Times New Roman" w:hAnsi="Times New Roman" w:cs="Times New Roman"/>
                  <w:color w:val="000000"/>
                  <w:sz w:val="20"/>
                  <w:szCs w:val="20"/>
                  <w:lang w:eastAsia="en-GB"/>
                </w:rPr>
                <w:delText>'</w:delText>
              </w:r>
            </w:del>
            <w:ins w:id="46" w:author="Author">
              <w:r w:rsidR="00AD7DD8">
                <w:rPr>
                  <w:rFonts w:ascii="Times New Roman" w:eastAsia="Times New Roman" w:hAnsi="Times New Roman" w:cs="Times New Roman"/>
                  <w:color w:val="000000"/>
                  <w:sz w:val="20"/>
                  <w:szCs w:val="20"/>
                  <w:lang w:eastAsia="en-GB"/>
                </w:rPr>
                <w:t>uaran</w:t>
              </w:r>
            </w:ins>
            <w:r w:rsidR="00692B32" w:rsidRPr="00DD642D">
              <w:rPr>
                <w:rFonts w:ascii="Times New Roman" w:eastAsia="Times New Roman" w:hAnsi="Times New Roman" w:cs="Times New Roman"/>
                <w:color w:val="000000"/>
                <w:sz w:val="20"/>
                <w:szCs w:val="20"/>
                <w:lang w:eastAsia="en-GB"/>
              </w:rPr>
              <w:t>tees - credit protection</w:t>
            </w:r>
            <w:r w:rsidR="00692B32" w:rsidRPr="00DD642D">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6</w:t>
            </w:r>
            <w:r w:rsidR="00692B32" w:rsidRPr="00DD642D">
              <w:rPr>
                <w:rFonts w:ascii="Times New Roman" w:eastAsia="Times New Roman" w:hAnsi="Times New Roman" w:cs="Times New Roman"/>
                <w:color w:val="000000"/>
                <w:sz w:val="20"/>
                <w:szCs w:val="20"/>
                <w:lang w:eastAsia="en-GB"/>
              </w:rPr>
              <w:t> </w:t>
            </w:r>
            <w:r w:rsidR="00E24461">
              <w:rPr>
                <w:rFonts w:ascii="Times New Roman" w:eastAsia="Times New Roman" w:hAnsi="Times New Roman" w:cs="Times New Roman"/>
                <w:color w:val="000000"/>
                <w:sz w:val="20"/>
                <w:szCs w:val="20"/>
                <w:lang w:eastAsia="en-GB"/>
              </w:rPr>
              <w:t>-</w:t>
            </w:r>
            <w:r w:rsidR="00692B32" w:rsidRPr="00DD642D">
              <w:rPr>
                <w:rFonts w:ascii="Times New Roman" w:eastAsia="Times New Roman" w:hAnsi="Times New Roman" w:cs="Times New Roman"/>
                <w:color w:val="000000"/>
                <w:sz w:val="20"/>
                <w:szCs w:val="20"/>
                <w:lang w:eastAsia="en-GB"/>
              </w:rPr>
              <w:t xml:space="preserve"> G</w:t>
            </w:r>
            <w:ins w:id="47" w:author="Author">
              <w:r w:rsidR="00AD7DD8">
                <w:rPr>
                  <w:rFonts w:ascii="Times New Roman" w:eastAsia="Times New Roman" w:hAnsi="Times New Roman" w:cs="Times New Roman"/>
                  <w:color w:val="000000"/>
                  <w:sz w:val="20"/>
                  <w:szCs w:val="20"/>
                  <w:lang w:eastAsia="en-GB"/>
                </w:rPr>
                <w:t>uaran</w:t>
              </w:r>
            </w:ins>
            <w:del w:id="48" w:author="Author">
              <w:r w:rsidR="00692B32" w:rsidRPr="00DD642D" w:rsidDel="00AD7DD8">
                <w:rPr>
                  <w:rFonts w:ascii="Times New Roman" w:eastAsia="Times New Roman" w:hAnsi="Times New Roman" w:cs="Times New Roman"/>
                  <w:color w:val="000000"/>
                  <w:sz w:val="20"/>
                  <w:szCs w:val="20"/>
                  <w:lang w:eastAsia="en-GB"/>
                </w:rPr>
                <w:delText>'</w:delText>
              </w:r>
            </w:del>
            <w:r w:rsidR="00692B32" w:rsidRPr="00DD642D">
              <w:rPr>
                <w:rFonts w:ascii="Times New Roman" w:eastAsia="Times New Roman" w:hAnsi="Times New Roman" w:cs="Times New Roman"/>
                <w:color w:val="000000"/>
                <w:sz w:val="20"/>
                <w:szCs w:val="20"/>
                <w:lang w:eastAsia="en-GB"/>
              </w:rPr>
              <w:t>tees – others</w:t>
            </w:r>
            <w:r w:rsidR="00692B32" w:rsidRPr="00DD642D">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7</w:t>
            </w:r>
            <w:r w:rsidR="00692B32" w:rsidRPr="00DD642D">
              <w:rPr>
                <w:rFonts w:ascii="Times New Roman" w:eastAsia="Times New Roman" w:hAnsi="Times New Roman" w:cs="Times New Roman"/>
                <w:color w:val="000000"/>
                <w:sz w:val="20"/>
                <w:szCs w:val="20"/>
                <w:lang w:eastAsia="en-GB"/>
              </w:rPr>
              <w:t> </w:t>
            </w:r>
            <w:r w:rsidR="00E24461">
              <w:rPr>
                <w:rFonts w:ascii="Times New Roman" w:eastAsia="Times New Roman" w:hAnsi="Times New Roman" w:cs="Times New Roman"/>
                <w:color w:val="000000"/>
                <w:sz w:val="20"/>
                <w:szCs w:val="20"/>
                <w:lang w:eastAsia="en-GB"/>
              </w:rPr>
              <w:t>-</w:t>
            </w:r>
            <w:r w:rsidR="00692B32" w:rsidRPr="00DD642D">
              <w:rPr>
                <w:rFonts w:ascii="Times New Roman" w:eastAsia="Times New Roman" w:hAnsi="Times New Roman" w:cs="Times New Roman"/>
                <w:color w:val="000000"/>
                <w:sz w:val="20"/>
                <w:szCs w:val="20"/>
                <w:lang w:eastAsia="en-GB"/>
              </w:rPr>
              <w:t xml:space="preserve"> Swaps - credit default</w:t>
            </w:r>
            <w:r w:rsidR="00692B32" w:rsidRPr="00DD642D">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8</w:t>
            </w:r>
            <w:r w:rsidR="00E24461">
              <w:rPr>
                <w:rFonts w:ascii="Times New Roman" w:eastAsia="Times New Roman" w:hAnsi="Times New Roman" w:cs="Times New Roman"/>
                <w:color w:val="000000"/>
                <w:sz w:val="20"/>
                <w:szCs w:val="20"/>
                <w:lang w:eastAsia="en-GB"/>
              </w:rPr>
              <w:t xml:space="preserve"> -</w:t>
            </w:r>
            <w:r w:rsidR="00692B32" w:rsidRPr="00DD642D">
              <w:rPr>
                <w:rFonts w:ascii="Times New Roman" w:eastAsia="Times New Roman" w:hAnsi="Times New Roman" w:cs="Times New Roman"/>
                <w:color w:val="000000"/>
                <w:sz w:val="20"/>
                <w:szCs w:val="20"/>
                <w:lang w:eastAsia="en-GB"/>
              </w:rPr>
              <w:t xml:space="preserve"> Swaps - interest rate</w:t>
            </w:r>
            <w:r w:rsidR="00692B32" w:rsidRPr="00DD642D">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9</w:t>
            </w:r>
            <w:r w:rsidR="00692B32" w:rsidRPr="00DD642D">
              <w:rPr>
                <w:rFonts w:ascii="Times New Roman" w:eastAsia="Times New Roman" w:hAnsi="Times New Roman" w:cs="Times New Roman"/>
                <w:color w:val="000000"/>
                <w:sz w:val="20"/>
                <w:szCs w:val="20"/>
                <w:lang w:eastAsia="en-GB"/>
              </w:rPr>
              <w:t> </w:t>
            </w:r>
            <w:r w:rsidR="00E24461">
              <w:rPr>
                <w:rFonts w:ascii="Times New Roman" w:eastAsia="Times New Roman" w:hAnsi="Times New Roman" w:cs="Times New Roman"/>
                <w:color w:val="000000"/>
                <w:sz w:val="20"/>
                <w:szCs w:val="20"/>
                <w:lang w:eastAsia="en-GB"/>
              </w:rPr>
              <w:t>-</w:t>
            </w:r>
            <w:r w:rsidR="00692B32" w:rsidRPr="00DD642D">
              <w:rPr>
                <w:rFonts w:ascii="Times New Roman" w:eastAsia="Times New Roman" w:hAnsi="Times New Roman" w:cs="Times New Roman"/>
                <w:color w:val="000000"/>
                <w:sz w:val="20"/>
                <w:szCs w:val="20"/>
                <w:lang w:eastAsia="en-GB"/>
              </w:rPr>
              <w:t xml:space="preserve"> Swaps – currency</w:t>
            </w:r>
          </w:p>
          <w:p w:rsidR="00585D69" w:rsidRPr="00DD642D" w:rsidRDefault="00E24461"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10</w:t>
            </w:r>
            <w:r w:rsidR="00692B32" w:rsidRPr="00DD642D">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692B32" w:rsidRPr="00DD642D">
              <w:rPr>
                <w:rFonts w:ascii="Times New Roman" w:eastAsia="Times New Roman" w:hAnsi="Times New Roman" w:cs="Times New Roman"/>
                <w:color w:val="000000"/>
                <w:sz w:val="20"/>
                <w:szCs w:val="20"/>
                <w:lang w:eastAsia="en-GB"/>
              </w:rPr>
              <w:t xml:space="preserve"> Swaps – others</w:t>
            </w:r>
          </w:p>
          <w:p w:rsidR="00BB55DA" w:rsidRDefault="00BB55DA" w:rsidP="00DB2589">
            <w:pPr>
              <w:spacing w:after="0" w:line="240" w:lineRule="auto"/>
              <w:rPr>
                <w:rFonts w:ascii="Times New Roman" w:eastAsia="Times New Roman" w:hAnsi="Times New Roman" w:cs="Times New Roman"/>
                <w:color w:val="000000"/>
                <w:sz w:val="20"/>
                <w:szCs w:val="20"/>
                <w:lang w:eastAsia="en-GB"/>
              </w:rPr>
            </w:pPr>
          </w:p>
          <w:p w:rsidR="00EE04DA" w:rsidRPr="00DD642D" w:rsidRDefault="00BB55DA">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A repurchase agreement shall </w:t>
            </w:r>
            <w:r w:rsidRPr="008C309E">
              <w:rPr>
                <w:rFonts w:ascii="Times New Roman" w:eastAsia="Times New Roman" w:hAnsi="Times New Roman" w:cs="Times New Roman"/>
                <w:color w:val="000000"/>
                <w:sz w:val="20"/>
                <w:szCs w:val="20"/>
                <w:lang w:eastAsia="en-GB"/>
              </w:rPr>
              <w:t>be considered as cash transaction plus forward contract</w:t>
            </w:r>
            <w:r>
              <w:rPr>
                <w:rFonts w:ascii="Times New Roman" w:eastAsia="Times New Roman" w:hAnsi="Times New Roman" w:cs="Times New Roman"/>
                <w:color w:val="000000"/>
                <w:sz w:val="20"/>
                <w:szCs w:val="20"/>
                <w:lang w:eastAsia="en-GB"/>
              </w:rPr>
              <w:t>.</w:t>
            </w:r>
          </w:p>
        </w:tc>
      </w:tr>
      <w:tr w:rsidR="00CB04A0" w:rsidRPr="006D1A97" w:rsidTr="00DD642D">
        <w:trPr>
          <w:gridBefore w:val="1"/>
          <w:wBefore w:w="10" w:type="dxa"/>
          <w:trHeight w:val="570"/>
        </w:trPr>
        <w:tc>
          <w:tcPr>
            <w:tcW w:w="841" w:type="dxa"/>
            <w:tcBorders>
              <w:top w:val="single" w:sz="4" w:space="0" w:color="000000"/>
              <w:left w:val="single" w:sz="4" w:space="0" w:color="000000"/>
              <w:bottom w:val="nil"/>
              <w:right w:val="single" w:sz="4" w:space="0" w:color="000000"/>
            </w:tcBorders>
            <w:shd w:val="clear" w:color="auto" w:fill="auto"/>
            <w:hideMark/>
          </w:tcPr>
          <w:p w:rsidR="00585D69" w:rsidRPr="00DD642D" w:rsidRDefault="00CB04A0"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BB55DA">
              <w:rPr>
                <w:rFonts w:ascii="Times New Roman" w:eastAsia="Times New Roman" w:hAnsi="Times New Roman" w:cs="Times New Roman"/>
                <w:color w:val="000000"/>
                <w:sz w:val="20"/>
                <w:szCs w:val="20"/>
                <w:lang w:eastAsia="en-GB"/>
              </w:rPr>
              <w:t>11</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I6</w:t>
            </w:r>
            <w:r>
              <w:rPr>
                <w:rFonts w:ascii="Times New Roman" w:eastAsia="Times New Roman" w:hAnsi="Times New Roman" w:cs="Times New Roman"/>
                <w:color w:val="000000"/>
                <w:sz w:val="20"/>
                <w:szCs w:val="20"/>
                <w:lang w:eastAsia="en-GB"/>
              </w:rPr>
              <w:t>)</w:t>
            </w:r>
          </w:p>
        </w:tc>
        <w:tc>
          <w:tcPr>
            <w:tcW w:w="2111" w:type="dxa"/>
            <w:tcBorders>
              <w:top w:val="single" w:sz="4" w:space="0" w:color="000000"/>
              <w:left w:val="nil"/>
              <w:bottom w:val="nil"/>
              <w:right w:val="single" w:sz="4" w:space="0" w:color="000000"/>
            </w:tcBorders>
            <w:shd w:val="clear" w:color="auto" w:fill="auto"/>
            <w:hideMark/>
          </w:tcPr>
          <w:p w:rsidR="00585D69" w:rsidRPr="00DD642D" w:rsidRDefault="00692B32" w:rsidP="00AB7A73">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Transaction Trade date</w:t>
            </w:r>
          </w:p>
        </w:tc>
        <w:tc>
          <w:tcPr>
            <w:tcW w:w="6262" w:type="dxa"/>
            <w:tcBorders>
              <w:top w:val="single" w:sz="4" w:space="0" w:color="000000"/>
              <w:left w:val="nil"/>
              <w:bottom w:val="nil"/>
              <w:right w:val="single" w:sz="4" w:space="0" w:color="000000"/>
            </w:tcBorders>
            <w:shd w:val="clear" w:color="auto" w:fill="auto"/>
            <w:hideMark/>
          </w:tcPr>
          <w:p w:rsidR="00585D69" w:rsidRPr="00DD642D" w:rsidRDefault="00692B32" w:rsidP="00AB7A73">
            <w:pPr>
              <w:spacing w:after="0" w:line="240" w:lineRule="auto"/>
              <w:rPr>
                <w:rFonts w:ascii="Times New Roman" w:eastAsia="Times New Roman" w:hAnsi="Times New Roman" w:cs="Times New Roman"/>
                <w:color w:val="000000"/>
                <w:sz w:val="20"/>
                <w:szCs w:val="20"/>
                <w:lang w:eastAsia="en-GB"/>
              </w:rPr>
            </w:pPr>
            <w:r w:rsidRPr="00DD642D">
              <w:rPr>
                <w:rFonts w:ascii="Times New Roman" w:hAnsi="Times New Roman" w:cs="Times New Roman"/>
                <w:sz w:val="20"/>
                <w:szCs w:val="20"/>
              </w:rPr>
              <w:t>Identify the ISO 8601 (</w:t>
            </w:r>
            <w:proofErr w:type="spellStart"/>
            <w:r w:rsidRPr="00DD642D">
              <w:rPr>
                <w:rFonts w:ascii="Times New Roman" w:hAnsi="Times New Roman" w:cs="Times New Roman"/>
                <w:sz w:val="20"/>
                <w:szCs w:val="20"/>
              </w:rPr>
              <w:t>yyyy</w:t>
            </w:r>
            <w:proofErr w:type="spellEnd"/>
            <w:r w:rsidRPr="00DD642D">
              <w:rPr>
                <w:rFonts w:ascii="Times New Roman" w:hAnsi="Times New Roman" w:cs="Times New Roman"/>
                <w:sz w:val="20"/>
                <w:szCs w:val="20"/>
              </w:rPr>
              <w:t>-mm-</w:t>
            </w:r>
            <w:proofErr w:type="spellStart"/>
            <w:r w:rsidRPr="00DD642D">
              <w:rPr>
                <w:rFonts w:ascii="Times New Roman" w:hAnsi="Times New Roman" w:cs="Times New Roman"/>
                <w:sz w:val="20"/>
                <w:szCs w:val="20"/>
              </w:rPr>
              <w:t>dd</w:t>
            </w:r>
            <w:proofErr w:type="spellEnd"/>
            <w:r w:rsidRPr="00DD642D">
              <w:rPr>
                <w:rFonts w:ascii="Times New Roman" w:hAnsi="Times New Roman" w:cs="Times New Roman"/>
                <w:sz w:val="20"/>
                <w:szCs w:val="20"/>
              </w:rPr>
              <w:t xml:space="preserve">) code of the </w:t>
            </w:r>
            <w:r w:rsidRPr="00DD642D">
              <w:rPr>
                <w:rFonts w:ascii="Times New Roman" w:eastAsia="Times New Roman" w:hAnsi="Times New Roman" w:cs="Times New Roman"/>
                <w:color w:val="000000"/>
                <w:sz w:val="20"/>
                <w:szCs w:val="20"/>
                <w:lang w:eastAsia="en-GB"/>
              </w:rPr>
              <w:t>date of the transaction/trade of the derivative contract.  For rolled contracts use the initial trade date.</w:t>
            </w:r>
          </w:p>
        </w:tc>
      </w:tr>
      <w:tr w:rsidR="00CB04A0" w:rsidRPr="006D1A97" w:rsidTr="00DD642D">
        <w:trPr>
          <w:gridBefore w:val="1"/>
          <w:wBefore w:w="10" w:type="dxa"/>
          <w:trHeight w:val="690"/>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rsidR="00585D69" w:rsidRPr="00DD642D" w:rsidRDefault="00CB04A0"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BB55DA">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J6</w:t>
            </w:r>
            <w:r>
              <w:rPr>
                <w:rFonts w:ascii="Times New Roman" w:eastAsia="Times New Roman" w:hAnsi="Times New Roman" w:cs="Times New Roman"/>
                <w:color w:val="000000"/>
                <w:sz w:val="20"/>
                <w:szCs w:val="20"/>
                <w:lang w:eastAsia="en-GB"/>
              </w:rPr>
              <w:t>)</w:t>
            </w:r>
          </w:p>
        </w:tc>
        <w:tc>
          <w:tcPr>
            <w:tcW w:w="2111" w:type="dxa"/>
            <w:tcBorders>
              <w:top w:val="single" w:sz="4" w:space="0" w:color="auto"/>
              <w:left w:val="nil"/>
              <w:bottom w:val="single" w:sz="4" w:space="0" w:color="auto"/>
              <w:right w:val="single" w:sz="4" w:space="0" w:color="auto"/>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Maturity date  </w:t>
            </w:r>
          </w:p>
        </w:tc>
        <w:tc>
          <w:tcPr>
            <w:tcW w:w="6262" w:type="dxa"/>
            <w:tcBorders>
              <w:top w:val="single" w:sz="4" w:space="0" w:color="auto"/>
              <w:left w:val="nil"/>
              <w:bottom w:val="single" w:sz="4" w:space="0" w:color="auto"/>
              <w:right w:val="single" w:sz="4" w:space="0" w:color="auto"/>
            </w:tcBorders>
            <w:shd w:val="clear" w:color="auto" w:fill="auto"/>
            <w:hideMark/>
          </w:tcPr>
          <w:p w:rsidR="00585D69" w:rsidRPr="00DD642D" w:rsidRDefault="00692B32" w:rsidP="00AB7A73">
            <w:pPr>
              <w:spacing w:after="0" w:line="240" w:lineRule="auto"/>
              <w:rPr>
                <w:rFonts w:ascii="Times New Roman" w:eastAsia="Times New Roman" w:hAnsi="Times New Roman" w:cs="Times New Roman"/>
                <w:color w:val="000000"/>
                <w:sz w:val="20"/>
                <w:szCs w:val="20"/>
                <w:lang w:eastAsia="en-GB"/>
              </w:rPr>
            </w:pPr>
            <w:r w:rsidRPr="00DD642D">
              <w:rPr>
                <w:rFonts w:ascii="Times New Roman" w:hAnsi="Times New Roman" w:cs="Times New Roman"/>
                <w:sz w:val="20"/>
                <w:szCs w:val="20"/>
              </w:rPr>
              <w:t>Identify the ISO 8601 (</w:t>
            </w:r>
            <w:proofErr w:type="spellStart"/>
            <w:r w:rsidRPr="00DD642D">
              <w:rPr>
                <w:rFonts w:ascii="Times New Roman" w:hAnsi="Times New Roman" w:cs="Times New Roman"/>
                <w:sz w:val="20"/>
                <w:szCs w:val="20"/>
              </w:rPr>
              <w:t>yyyy</w:t>
            </w:r>
            <w:proofErr w:type="spellEnd"/>
            <w:r w:rsidRPr="00DD642D">
              <w:rPr>
                <w:rFonts w:ascii="Times New Roman" w:hAnsi="Times New Roman" w:cs="Times New Roman"/>
                <w:sz w:val="20"/>
                <w:szCs w:val="20"/>
              </w:rPr>
              <w:t>-mm-</w:t>
            </w:r>
            <w:proofErr w:type="spellStart"/>
            <w:r w:rsidRPr="00DD642D">
              <w:rPr>
                <w:rFonts w:ascii="Times New Roman" w:hAnsi="Times New Roman" w:cs="Times New Roman"/>
                <w:sz w:val="20"/>
                <w:szCs w:val="20"/>
              </w:rPr>
              <w:t>dd</w:t>
            </w:r>
            <w:proofErr w:type="spellEnd"/>
            <w:r w:rsidRPr="00DD642D">
              <w:rPr>
                <w:rFonts w:ascii="Times New Roman" w:hAnsi="Times New Roman" w:cs="Times New Roman"/>
                <w:sz w:val="20"/>
                <w:szCs w:val="20"/>
              </w:rPr>
              <w:t xml:space="preserve">) code of the </w:t>
            </w:r>
            <w:r w:rsidRPr="00DD642D">
              <w:rPr>
                <w:rFonts w:ascii="Times New Roman" w:eastAsia="Times New Roman" w:hAnsi="Times New Roman" w:cs="Times New Roman"/>
                <w:color w:val="000000"/>
                <w:sz w:val="20"/>
                <w:szCs w:val="20"/>
                <w:lang w:eastAsia="en-GB"/>
              </w:rPr>
              <w:t>contractually defined date of close of the derivative contract, whether at maturity date, expiring date for options (European or American), etc.</w:t>
            </w:r>
          </w:p>
        </w:tc>
      </w:tr>
      <w:tr w:rsidR="00CB04A0" w:rsidRPr="006D1A97" w:rsidTr="00DD642D">
        <w:trPr>
          <w:gridBefore w:val="1"/>
          <w:wBefore w:w="10" w:type="dxa"/>
          <w:trHeight w:val="405"/>
        </w:trPr>
        <w:tc>
          <w:tcPr>
            <w:tcW w:w="841" w:type="dxa"/>
            <w:vMerge w:val="restart"/>
            <w:tcBorders>
              <w:top w:val="nil"/>
              <w:left w:val="single" w:sz="4" w:space="0" w:color="auto"/>
              <w:bottom w:val="single" w:sz="4" w:space="0" w:color="000000"/>
              <w:right w:val="single" w:sz="4" w:space="0" w:color="auto"/>
            </w:tcBorders>
            <w:shd w:val="clear" w:color="auto" w:fill="auto"/>
            <w:hideMark/>
          </w:tcPr>
          <w:p w:rsidR="00585D69" w:rsidRPr="00DD642D" w:rsidRDefault="00CB04A0" w:rsidP="00CB04A0">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BB55DA">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K6</w:t>
            </w:r>
            <w:r>
              <w:rPr>
                <w:rFonts w:ascii="Times New Roman" w:eastAsia="Times New Roman" w:hAnsi="Times New Roman" w:cs="Times New Roman"/>
                <w:color w:val="000000"/>
                <w:sz w:val="20"/>
                <w:szCs w:val="20"/>
                <w:lang w:eastAsia="en-GB"/>
              </w:rPr>
              <w:t>)</w:t>
            </w:r>
          </w:p>
        </w:tc>
        <w:tc>
          <w:tcPr>
            <w:tcW w:w="2111" w:type="dxa"/>
            <w:vMerge w:val="restart"/>
            <w:tcBorders>
              <w:top w:val="nil"/>
              <w:left w:val="single" w:sz="4" w:space="0" w:color="auto"/>
              <w:bottom w:val="single" w:sz="4" w:space="0" w:color="000000"/>
              <w:right w:val="single" w:sz="4" w:space="0" w:color="auto"/>
            </w:tcBorders>
            <w:shd w:val="clear" w:color="auto" w:fill="auto"/>
            <w:hideMark/>
          </w:tcPr>
          <w:p w:rsidR="00585D69" w:rsidRPr="00DD642D" w:rsidRDefault="00692B32" w:rsidP="00AB7A73">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Currency </w:t>
            </w:r>
          </w:p>
        </w:tc>
        <w:tc>
          <w:tcPr>
            <w:tcW w:w="6262" w:type="dxa"/>
            <w:vMerge w:val="restart"/>
            <w:tcBorders>
              <w:top w:val="nil"/>
              <w:left w:val="single" w:sz="4" w:space="0" w:color="auto"/>
              <w:bottom w:val="single" w:sz="4" w:space="0" w:color="000000"/>
              <w:right w:val="single" w:sz="4" w:space="0" w:color="auto"/>
            </w:tcBorders>
            <w:shd w:val="clear" w:color="auto" w:fill="auto"/>
            <w:hideMark/>
          </w:tcPr>
          <w:p w:rsidR="00585D69" w:rsidRPr="00DD642D" w:rsidRDefault="00692B32" w:rsidP="00AB7A73">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Where applicable, i</w:t>
            </w:r>
            <w:r w:rsidRPr="00DD642D">
              <w:rPr>
                <w:rFonts w:ascii="Times New Roman" w:hAnsi="Times New Roman" w:cs="Times New Roman"/>
                <w:sz w:val="20"/>
                <w:szCs w:val="20"/>
              </w:rPr>
              <w:t xml:space="preserve">dentify the ISO 4217 alphabetic code of the </w:t>
            </w:r>
            <w:r w:rsidRPr="00DD642D">
              <w:rPr>
                <w:rFonts w:ascii="Times New Roman" w:eastAsia="Times New Roman" w:hAnsi="Times New Roman" w:cs="Times New Roman"/>
                <w:color w:val="000000"/>
                <w:sz w:val="20"/>
                <w:szCs w:val="20"/>
                <w:lang w:eastAsia="en-GB"/>
              </w:rPr>
              <w:t>currency of the derivative, i.e. currency of the notional amount of the derivative (e.g.: option having as underlying an amount in USD). This item is not applicable for currency swap.</w:t>
            </w:r>
          </w:p>
        </w:tc>
      </w:tr>
      <w:tr w:rsidR="00CB04A0" w:rsidRPr="006D1A97" w:rsidTr="00DD642D">
        <w:trPr>
          <w:gridBefore w:val="1"/>
          <w:wBefore w:w="10" w:type="dxa"/>
          <w:trHeight w:val="690"/>
        </w:trPr>
        <w:tc>
          <w:tcPr>
            <w:tcW w:w="841" w:type="dxa"/>
            <w:vMerge/>
            <w:tcBorders>
              <w:top w:val="nil"/>
              <w:left w:val="single" w:sz="4" w:space="0" w:color="auto"/>
              <w:bottom w:val="single" w:sz="4" w:space="0" w:color="000000"/>
              <w:right w:val="single" w:sz="4" w:space="0" w:color="auto"/>
            </w:tcBorders>
            <w:vAlign w:val="center"/>
            <w:hideMark/>
          </w:tcPr>
          <w:p w:rsidR="00585D69" w:rsidRPr="00DD642D" w:rsidRDefault="00585D69" w:rsidP="00DB2589">
            <w:pPr>
              <w:spacing w:after="0" w:line="240" w:lineRule="auto"/>
              <w:rPr>
                <w:rFonts w:ascii="Times New Roman" w:eastAsia="Times New Roman" w:hAnsi="Times New Roman" w:cs="Times New Roman"/>
                <w:color w:val="000000"/>
                <w:sz w:val="20"/>
                <w:szCs w:val="20"/>
                <w:lang w:eastAsia="en-GB"/>
              </w:rPr>
            </w:pPr>
          </w:p>
        </w:tc>
        <w:tc>
          <w:tcPr>
            <w:tcW w:w="2111" w:type="dxa"/>
            <w:vMerge/>
            <w:tcBorders>
              <w:top w:val="nil"/>
              <w:left w:val="single" w:sz="4" w:space="0" w:color="auto"/>
              <w:bottom w:val="single" w:sz="4" w:space="0" w:color="000000"/>
              <w:right w:val="single" w:sz="4" w:space="0" w:color="auto"/>
            </w:tcBorders>
            <w:vAlign w:val="center"/>
            <w:hideMark/>
          </w:tcPr>
          <w:p w:rsidR="00585D69" w:rsidRPr="00DD642D" w:rsidRDefault="00585D69" w:rsidP="00DB2589">
            <w:pPr>
              <w:spacing w:after="0" w:line="240" w:lineRule="auto"/>
              <w:rPr>
                <w:rFonts w:ascii="Times New Roman" w:eastAsia="Times New Roman" w:hAnsi="Times New Roman" w:cs="Times New Roman"/>
                <w:color w:val="000000"/>
                <w:sz w:val="20"/>
                <w:szCs w:val="20"/>
                <w:lang w:eastAsia="en-GB"/>
              </w:rPr>
            </w:pPr>
          </w:p>
        </w:tc>
        <w:tc>
          <w:tcPr>
            <w:tcW w:w="6262" w:type="dxa"/>
            <w:vMerge/>
            <w:tcBorders>
              <w:top w:val="nil"/>
              <w:left w:val="single" w:sz="4" w:space="0" w:color="auto"/>
              <w:bottom w:val="single" w:sz="4" w:space="0" w:color="000000"/>
              <w:right w:val="single" w:sz="4" w:space="0" w:color="auto"/>
            </w:tcBorders>
            <w:vAlign w:val="center"/>
            <w:hideMark/>
          </w:tcPr>
          <w:p w:rsidR="00585D69" w:rsidRPr="00DD642D" w:rsidRDefault="00585D69" w:rsidP="00DB2589">
            <w:pPr>
              <w:spacing w:after="0" w:line="240" w:lineRule="auto"/>
              <w:rPr>
                <w:rFonts w:ascii="Times New Roman" w:eastAsia="Times New Roman" w:hAnsi="Times New Roman" w:cs="Times New Roman"/>
                <w:color w:val="000000"/>
                <w:sz w:val="20"/>
                <w:szCs w:val="20"/>
                <w:lang w:eastAsia="en-GB"/>
              </w:rPr>
            </w:pPr>
          </w:p>
        </w:tc>
      </w:tr>
      <w:tr w:rsidR="00CB04A0" w:rsidRPr="006D1A97" w:rsidTr="00DD642D">
        <w:trPr>
          <w:gridBefore w:val="1"/>
          <w:wBefore w:w="10" w:type="dxa"/>
          <w:trHeight w:val="1320"/>
        </w:trPr>
        <w:tc>
          <w:tcPr>
            <w:tcW w:w="841" w:type="dxa"/>
            <w:tcBorders>
              <w:top w:val="nil"/>
              <w:left w:val="single" w:sz="4" w:space="0" w:color="000000"/>
              <w:bottom w:val="nil"/>
              <w:right w:val="single" w:sz="4" w:space="0" w:color="000000"/>
            </w:tcBorders>
            <w:shd w:val="clear" w:color="auto" w:fill="auto"/>
            <w:hideMark/>
          </w:tcPr>
          <w:p w:rsidR="00585D69" w:rsidRPr="00DD642D" w:rsidRDefault="00CB04A0"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BB55DA">
              <w:rPr>
                <w:rFonts w:ascii="Times New Roman" w:eastAsia="Times New Roman" w:hAnsi="Times New Roman" w:cs="Times New Roman"/>
                <w:color w:val="000000"/>
                <w:sz w:val="20"/>
                <w:szCs w:val="20"/>
                <w:lang w:eastAsia="en-GB"/>
              </w:rPr>
              <w:t>4</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L6</w:t>
            </w:r>
            <w:r>
              <w:rPr>
                <w:rFonts w:ascii="Times New Roman" w:eastAsia="Times New Roman" w:hAnsi="Times New Roman" w:cs="Times New Roman"/>
                <w:color w:val="000000"/>
                <w:sz w:val="20"/>
                <w:szCs w:val="20"/>
                <w:lang w:eastAsia="en-GB"/>
              </w:rPr>
              <w:t>)</w:t>
            </w:r>
          </w:p>
        </w:tc>
        <w:tc>
          <w:tcPr>
            <w:tcW w:w="2111" w:type="dxa"/>
            <w:tcBorders>
              <w:top w:val="nil"/>
              <w:left w:val="nil"/>
              <w:bottom w:val="nil"/>
              <w:right w:val="single" w:sz="4" w:space="0" w:color="000000"/>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Notional amount at transaction date</w:t>
            </w:r>
          </w:p>
        </w:tc>
        <w:tc>
          <w:tcPr>
            <w:tcW w:w="6262" w:type="dxa"/>
            <w:tcBorders>
              <w:top w:val="nil"/>
              <w:left w:val="nil"/>
              <w:bottom w:val="nil"/>
              <w:right w:val="single" w:sz="4" w:space="0" w:color="000000"/>
            </w:tcBorders>
            <w:shd w:val="clear" w:color="auto" w:fill="auto"/>
            <w:hideMark/>
          </w:tcPr>
          <w:p w:rsidR="00871B02" w:rsidRPr="00DD642D" w:rsidRDefault="00692B32" w:rsidP="00871B02">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The amount covered or exposed to the derivative at the transaction date</w:t>
            </w:r>
            <w:del w:id="49" w:author="Author">
              <w:r w:rsidRPr="00DD642D" w:rsidDel="00C81B4A">
                <w:rPr>
                  <w:rFonts w:ascii="Times New Roman" w:eastAsia="Times New Roman" w:hAnsi="Times New Roman" w:cs="Times New Roman"/>
                  <w:color w:val="000000"/>
                  <w:sz w:val="20"/>
                  <w:szCs w:val="20"/>
                  <w:lang w:eastAsia="en-GB"/>
                </w:rPr>
                <w:delText>, reported in the currency of the group</w:delText>
              </w:r>
            </w:del>
            <w:r w:rsidRPr="00DD642D">
              <w:rPr>
                <w:rFonts w:ascii="Times New Roman" w:eastAsia="Times New Roman" w:hAnsi="Times New Roman" w:cs="Times New Roman"/>
                <w:color w:val="000000"/>
                <w:sz w:val="20"/>
                <w:szCs w:val="20"/>
                <w:lang w:eastAsia="en-GB"/>
              </w:rPr>
              <w:t xml:space="preserve">.  </w:t>
            </w:r>
          </w:p>
          <w:p w:rsidR="00585D69" w:rsidRPr="00DD642D" w:rsidRDefault="00692B32" w:rsidP="00871B02">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For futures and options, corresponds to contract size multiplied by the number of contracts.  For swaps and forwards, corresponds to the contract amount.</w:t>
            </w:r>
          </w:p>
        </w:tc>
      </w:tr>
      <w:tr w:rsidR="00CB04A0" w:rsidRPr="006D1A97" w:rsidTr="00DD642D">
        <w:trPr>
          <w:gridBefore w:val="1"/>
          <w:wBefore w:w="10" w:type="dxa"/>
          <w:trHeight w:val="1890"/>
        </w:trPr>
        <w:tc>
          <w:tcPr>
            <w:tcW w:w="841" w:type="dxa"/>
            <w:tcBorders>
              <w:top w:val="single" w:sz="4" w:space="0" w:color="000000"/>
              <w:left w:val="single" w:sz="4" w:space="0" w:color="000000"/>
              <w:bottom w:val="nil"/>
              <w:right w:val="single" w:sz="4" w:space="0" w:color="000000"/>
            </w:tcBorders>
            <w:shd w:val="clear" w:color="auto" w:fill="auto"/>
            <w:hideMark/>
          </w:tcPr>
          <w:p w:rsidR="00585D69" w:rsidRPr="00DD642D" w:rsidRDefault="00CB04A0"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BB55DA">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M6</w:t>
            </w:r>
            <w:r>
              <w:rPr>
                <w:rFonts w:ascii="Times New Roman" w:eastAsia="Times New Roman" w:hAnsi="Times New Roman" w:cs="Times New Roman"/>
                <w:color w:val="000000"/>
                <w:sz w:val="20"/>
                <w:szCs w:val="20"/>
                <w:lang w:eastAsia="en-GB"/>
              </w:rPr>
              <w:t>)</w:t>
            </w:r>
          </w:p>
        </w:tc>
        <w:tc>
          <w:tcPr>
            <w:tcW w:w="2111" w:type="dxa"/>
            <w:tcBorders>
              <w:top w:val="single" w:sz="4" w:space="0" w:color="000000"/>
              <w:left w:val="nil"/>
              <w:bottom w:val="nil"/>
              <w:right w:val="single" w:sz="4" w:space="0" w:color="000000"/>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Notional amount at reporting date </w:t>
            </w:r>
          </w:p>
        </w:tc>
        <w:tc>
          <w:tcPr>
            <w:tcW w:w="6262" w:type="dxa"/>
            <w:tcBorders>
              <w:top w:val="single" w:sz="4" w:space="0" w:color="000000"/>
              <w:left w:val="nil"/>
              <w:bottom w:val="nil"/>
              <w:right w:val="single" w:sz="4" w:space="0" w:color="000000"/>
            </w:tcBorders>
            <w:shd w:val="clear" w:color="auto" w:fill="auto"/>
            <w:hideMark/>
          </w:tcPr>
          <w:p w:rsidR="00871B02" w:rsidRPr="00DD642D" w:rsidRDefault="00692B32" w:rsidP="00871B02">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The amount covered or exposed to the derivative at the reporting date, i.e. the closing balance</w:t>
            </w:r>
            <w:del w:id="50" w:author="Author">
              <w:r w:rsidRPr="00DD642D" w:rsidDel="00C81B4A">
                <w:rPr>
                  <w:rFonts w:ascii="Times New Roman" w:eastAsia="Times New Roman" w:hAnsi="Times New Roman" w:cs="Times New Roman"/>
                  <w:color w:val="000000"/>
                  <w:sz w:val="20"/>
                  <w:szCs w:val="20"/>
                  <w:lang w:eastAsia="en-GB"/>
                </w:rPr>
                <w:delText>, reported in the currency of the group</w:delText>
              </w:r>
            </w:del>
            <w:r w:rsidRPr="00DD642D">
              <w:rPr>
                <w:rFonts w:ascii="Times New Roman" w:eastAsia="Times New Roman" w:hAnsi="Times New Roman" w:cs="Times New Roman"/>
                <w:color w:val="000000"/>
                <w:sz w:val="20"/>
                <w:szCs w:val="20"/>
                <w:lang w:eastAsia="en-GB"/>
              </w:rPr>
              <w:t xml:space="preserve">.  </w:t>
            </w:r>
          </w:p>
          <w:p w:rsidR="003D44A6" w:rsidRPr="00DD642D" w:rsidRDefault="003D44A6" w:rsidP="00871B02">
            <w:pPr>
              <w:spacing w:after="0" w:line="240" w:lineRule="auto"/>
              <w:rPr>
                <w:rFonts w:ascii="Times New Roman" w:eastAsia="Times New Roman" w:hAnsi="Times New Roman" w:cs="Times New Roman"/>
                <w:color w:val="000000"/>
                <w:sz w:val="20"/>
                <w:szCs w:val="20"/>
                <w:lang w:eastAsia="en-GB"/>
              </w:rPr>
            </w:pPr>
          </w:p>
          <w:p w:rsidR="00585D69" w:rsidRPr="00DD642D" w:rsidRDefault="00692B32" w:rsidP="00871B02">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For futures and options, corresponds to contract size multiplied by the number of contracts.  For swaps and forwards, corresponds to the contract amount.  Where a transaction has matured/expired during the reporting period before the reporting date, the notional amount at the reporting date will be zero.</w:t>
            </w:r>
          </w:p>
        </w:tc>
      </w:tr>
      <w:tr w:rsidR="00CB04A0" w:rsidRPr="006D1A97" w:rsidTr="007A21E1">
        <w:tblPrEx>
          <w:tblW w:w="9224" w:type="dxa"/>
          <w:tblInd w:w="98" w:type="dxa"/>
          <w:tblPrExChange w:id="51" w:author="Author">
            <w:tblPrEx>
              <w:tblW w:w="9224" w:type="dxa"/>
              <w:tblInd w:w="98" w:type="dxa"/>
            </w:tblPrEx>
          </w:tblPrExChange>
        </w:tblPrEx>
        <w:trPr>
          <w:gridBefore w:val="1"/>
          <w:wBefore w:w="10" w:type="dxa"/>
          <w:trHeight w:val="723"/>
          <w:trPrChange w:id="52" w:author="Author">
            <w:trPr>
              <w:gridAfter w:val="0"/>
              <w:wBefore w:w="10" w:type="dxa"/>
              <w:trHeight w:val="1425"/>
            </w:trPr>
          </w:trPrChange>
        </w:trPr>
        <w:tc>
          <w:tcPr>
            <w:tcW w:w="841" w:type="dxa"/>
            <w:tcBorders>
              <w:top w:val="single" w:sz="4" w:space="0" w:color="000000"/>
              <w:left w:val="single" w:sz="4" w:space="0" w:color="000000"/>
              <w:bottom w:val="nil"/>
              <w:right w:val="single" w:sz="4" w:space="0" w:color="000000"/>
            </w:tcBorders>
            <w:shd w:val="clear" w:color="auto" w:fill="auto"/>
            <w:hideMark/>
            <w:tcPrChange w:id="53" w:author="Author">
              <w:tcPr>
                <w:tcW w:w="841" w:type="dxa"/>
                <w:gridSpan w:val="2"/>
                <w:tcBorders>
                  <w:top w:val="single" w:sz="4" w:space="0" w:color="000000"/>
                  <w:left w:val="single" w:sz="4" w:space="0" w:color="000000"/>
                  <w:bottom w:val="nil"/>
                  <w:right w:val="single" w:sz="4" w:space="0" w:color="000000"/>
                </w:tcBorders>
                <w:shd w:val="clear" w:color="auto" w:fill="auto"/>
                <w:hideMark/>
              </w:tcPr>
            </w:tcPrChange>
          </w:tcPr>
          <w:p w:rsidR="00585D69" w:rsidRPr="00DD642D" w:rsidRDefault="00CB04A0"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BB55DA">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N6</w:t>
            </w:r>
            <w:r>
              <w:rPr>
                <w:rFonts w:ascii="Times New Roman" w:eastAsia="Times New Roman" w:hAnsi="Times New Roman" w:cs="Times New Roman"/>
                <w:color w:val="000000"/>
                <w:sz w:val="20"/>
                <w:szCs w:val="20"/>
                <w:lang w:eastAsia="en-GB"/>
              </w:rPr>
              <w:t>)</w:t>
            </w:r>
          </w:p>
        </w:tc>
        <w:tc>
          <w:tcPr>
            <w:tcW w:w="2111" w:type="dxa"/>
            <w:tcBorders>
              <w:top w:val="single" w:sz="4" w:space="0" w:color="000000"/>
              <w:left w:val="nil"/>
              <w:bottom w:val="nil"/>
              <w:right w:val="single" w:sz="4" w:space="0" w:color="000000"/>
            </w:tcBorders>
            <w:shd w:val="clear" w:color="auto" w:fill="auto"/>
            <w:hideMark/>
            <w:tcPrChange w:id="54" w:author="Author">
              <w:tcPr>
                <w:tcW w:w="2111" w:type="dxa"/>
                <w:gridSpan w:val="3"/>
                <w:tcBorders>
                  <w:top w:val="single" w:sz="4" w:space="0" w:color="000000"/>
                  <w:left w:val="nil"/>
                  <w:bottom w:val="nil"/>
                  <w:right w:val="single" w:sz="4" w:space="0" w:color="000000"/>
                </w:tcBorders>
                <w:shd w:val="clear" w:color="auto" w:fill="auto"/>
                <w:hideMark/>
              </w:tcPr>
            </w:tcPrChange>
          </w:tcPr>
          <w:p w:rsidR="00585D69" w:rsidRPr="00DD642D" w:rsidRDefault="00692B32" w:rsidP="00AB7A73">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 xml:space="preserve">Value of collateral </w:t>
            </w:r>
          </w:p>
        </w:tc>
        <w:tc>
          <w:tcPr>
            <w:tcW w:w="6262" w:type="dxa"/>
            <w:tcBorders>
              <w:top w:val="single" w:sz="4" w:space="0" w:color="000000"/>
              <w:left w:val="nil"/>
              <w:bottom w:val="nil"/>
              <w:right w:val="single" w:sz="4" w:space="0" w:color="000000"/>
            </w:tcBorders>
            <w:shd w:val="clear" w:color="auto" w:fill="auto"/>
            <w:hideMark/>
            <w:tcPrChange w:id="55" w:author="Author">
              <w:tcPr>
                <w:tcW w:w="6262" w:type="dxa"/>
                <w:gridSpan w:val="3"/>
                <w:tcBorders>
                  <w:top w:val="single" w:sz="4" w:space="0" w:color="000000"/>
                  <w:left w:val="nil"/>
                  <w:bottom w:val="nil"/>
                  <w:right w:val="single" w:sz="4" w:space="0" w:color="000000"/>
                </w:tcBorders>
                <w:shd w:val="clear" w:color="auto" w:fill="auto"/>
                <w:hideMark/>
              </w:tcPr>
            </w:tcPrChange>
          </w:tcPr>
          <w:p w:rsidR="00871B02" w:rsidRPr="00DD642D" w:rsidDel="00AF2629" w:rsidRDefault="00692B32" w:rsidP="00DB2589">
            <w:pPr>
              <w:spacing w:after="0" w:line="240" w:lineRule="auto"/>
              <w:rPr>
                <w:del w:id="56" w:author="Autho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Value of the collateral pledged on reporting date (zero if derivative has been closed) if applicable</w:t>
            </w:r>
            <w:del w:id="57" w:author="Author">
              <w:r w:rsidRPr="00DD642D" w:rsidDel="00C81B4A">
                <w:rPr>
                  <w:rFonts w:ascii="Times New Roman" w:eastAsia="Times New Roman" w:hAnsi="Times New Roman" w:cs="Times New Roman"/>
                  <w:color w:val="000000"/>
                  <w:sz w:val="20"/>
                  <w:szCs w:val="20"/>
                  <w:lang w:eastAsia="en-GB"/>
                </w:rPr>
                <w:delText>, reported in the currency of the group</w:delText>
              </w:r>
            </w:del>
            <w:r w:rsidRPr="00DD642D">
              <w:rPr>
                <w:rFonts w:ascii="Times New Roman" w:eastAsia="Times New Roman" w:hAnsi="Times New Roman" w:cs="Times New Roman"/>
                <w:color w:val="000000"/>
                <w:sz w:val="20"/>
                <w:szCs w:val="20"/>
                <w:lang w:eastAsia="en-GB"/>
              </w:rPr>
              <w:t xml:space="preserve">. </w:t>
            </w:r>
          </w:p>
          <w:p w:rsidR="00BB55DA" w:rsidRPr="00DD642D" w:rsidDel="00C81B4A" w:rsidRDefault="00BB55DA" w:rsidP="00DB2589">
            <w:pPr>
              <w:spacing w:after="0" w:line="240" w:lineRule="auto"/>
              <w:rPr>
                <w:del w:id="58" w:author="Author"/>
                <w:rFonts w:ascii="Times New Roman" w:eastAsia="Times New Roman" w:hAnsi="Times New Roman" w:cs="Times New Roman"/>
                <w:color w:val="000000"/>
                <w:sz w:val="20"/>
                <w:szCs w:val="20"/>
                <w:lang w:eastAsia="en-GB"/>
              </w:rPr>
            </w:pPr>
          </w:p>
          <w:p w:rsidR="00871B02" w:rsidRPr="00DD642D" w:rsidDel="00C81B4A" w:rsidRDefault="00692B32" w:rsidP="00871B02">
            <w:pPr>
              <w:spacing w:after="0" w:line="240" w:lineRule="auto"/>
              <w:rPr>
                <w:del w:id="59" w:author="Author"/>
                <w:rFonts w:ascii="Times New Roman" w:eastAsia="Times New Roman" w:hAnsi="Times New Roman" w:cs="Times New Roman"/>
                <w:color w:val="000000"/>
                <w:sz w:val="20"/>
                <w:szCs w:val="20"/>
                <w:lang w:eastAsia="en-GB"/>
              </w:rPr>
            </w:pPr>
            <w:del w:id="60" w:author="Author">
              <w:r w:rsidRPr="00DD642D" w:rsidDel="00C81B4A">
                <w:rPr>
                  <w:rFonts w:ascii="Times New Roman" w:eastAsia="Times New Roman" w:hAnsi="Times New Roman" w:cs="Times New Roman"/>
                  <w:color w:val="000000"/>
                  <w:sz w:val="20"/>
                  <w:szCs w:val="20"/>
                  <w:lang w:eastAsia="en-GB"/>
                </w:rPr>
                <w:delText>If either one of the counter-parties involved in the IGTs is valued in accordance with the Solvency II valuations rules as part of the group solvency calculation then the Solvency II value must be used to value the collateral. At minimum (not an exhaustive list), collateral between the following entities is expected to be valued in accordance with the Solvency II valuation principles:</w:delText>
              </w:r>
            </w:del>
          </w:p>
          <w:p w:rsidR="00871B02" w:rsidRPr="00DD642D" w:rsidDel="00C81B4A" w:rsidRDefault="00692B32" w:rsidP="00DD642D">
            <w:pPr>
              <w:pStyle w:val="ListParagraph"/>
              <w:numPr>
                <w:ilvl w:val="0"/>
                <w:numId w:val="9"/>
              </w:numPr>
              <w:spacing w:after="0" w:line="240" w:lineRule="auto"/>
              <w:rPr>
                <w:del w:id="61" w:author="Author"/>
                <w:rFonts w:ascii="Times New Roman" w:eastAsia="Times New Roman" w:hAnsi="Times New Roman" w:cs="Times New Roman"/>
                <w:color w:val="000000"/>
                <w:sz w:val="20"/>
                <w:szCs w:val="20"/>
                <w:lang w:eastAsia="en-GB"/>
              </w:rPr>
            </w:pPr>
            <w:del w:id="62" w:author="Author">
              <w:r w:rsidRPr="00DD642D" w:rsidDel="00C81B4A">
                <w:rPr>
                  <w:rFonts w:ascii="Times New Roman" w:eastAsia="Times New Roman" w:hAnsi="Times New Roman" w:cs="Times New Roman"/>
                  <w:color w:val="000000"/>
                  <w:sz w:val="20"/>
                  <w:szCs w:val="20"/>
                  <w:lang w:eastAsia="en-GB"/>
                </w:rPr>
                <w:delText>EEA insurance and reinsurance undertakings</w:delText>
              </w:r>
            </w:del>
          </w:p>
          <w:p w:rsidR="00871B02" w:rsidRPr="00DD642D" w:rsidDel="00C81B4A" w:rsidRDefault="00692B32" w:rsidP="00DD642D">
            <w:pPr>
              <w:pStyle w:val="ListParagraph"/>
              <w:numPr>
                <w:ilvl w:val="0"/>
                <w:numId w:val="9"/>
              </w:numPr>
              <w:spacing w:after="0" w:line="240" w:lineRule="auto"/>
              <w:rPr>
                <w:del w:id="63" w:author="Author"/>
                <w:rFonts w:ascii="Times New Roman" w:eastAsia="Times New Roman" w:hAnsi="Times New Roman" w:cs="Times New Roman"/>
                <w:color w:val="000000"/>
                <w:sz w:val="20"/>
                <w:szCs w:val="20"/>
                <w:lang w:eastAsia="en-GB"/>
              </w:rPr>
            </w:pPr>
            <w:del w:id="64" w:author="Author">
              <w:r w:rsidRPr="00DD642D" w:rsidDel="00C81B4A">
                <w:rPr>
                  <w:rFonts w:ascii="Times New Roman" w:eastAsia="Times New Roman" w:hAnsi="Times New Roman" w:cs="Times New Roman"/>
                  <w:color w:val="000000"/>
                  <w:sz w:val="20"/>
                  <w:szCs w:val="20"/>
                  <w:lang w:eastAsia="en-GB"/>
                </w:rPr>
                <w:delText xml:space="preserve">EEA Insurance holding companies and mixed financial holding companies. </w:delText>
              </w:r>
            </w:del>
          </w:p>
          <w:p w:rsidR="00871B02" w:rsidRPr="00DD642D" w:rsidDel="00C81B4A" w:rsidRDefault="00692B32" w:rsidP="00DD642D">
            <w:pPr>
              <w:pStyle w:val="ListParagraph"/>
              <w:numPr>
                <w:ilvl w:val="0"/>
                <w:numId w:val="9"/>
              </w:numPr>
              <w:spacing w:after="0" w:line="240" w:lineRule="auto"/>
              <w:rPr>
                <w:del w:id="65" w:author="Author"/>
                <w:rFonts w:ascii="Times New Roman" w:eastAsia="Times New Roman" w:hAnsi="Times New Roman" w:cs="Times New Roman"/>
                <w:color w:val="000000"/>
                <w:sz w:val="20"/>
                <w:szCs w:val="20"/>
                <w:lang w:eastAsia="en-GB"/>
              </w:rPr>
            </w:pPr>
            <w:del w:id="66" w:author="Author">
              <w:r w:rsidRPr="00DD642D" w:rsidDel="00C81B4A">
                <w:rPr>
                  <w:rFonts w:ascii="Times New Roman" w:eastAsia="Times New Roman" w:hAnsi="Times New Roman" w:cs="Times New Roman"/>
                  <w:color w:val="000000"/>
                  <w:sz w:val="20"/>
                  <w:szCs w:val="20"/>
                  <w:lang w:eastAsia="en-GB"/>
                </w:rPr>
                <w:delText xml:space="preserve">Third country insurance, reinsurance, insurance holding companies and mixed financial holding companies included in the group solvency calculation through method 1. </w:delText>
              </w:r>
            </w:del>
          </w:p>
          <w:p w:rsidR="00871B02" w:rsidRPr="00DD642D" w:rsidDel="00C81B4A" w:rsidRDefault="00692B32" w:rsidP="00DD642D">
            <w:pPr>
              <w:pStyle w:val="ListParagraph"/>
              <w:numPr>
                <w:ilvl w:val="0"/>
                <w:numId w:val="9"/>
              </w:numPr>
              <w:spacing w:after="0" w:line="240" w:lineRule="auto"/>
              <w:rPr>
                <w:del w:id="67" w:author="Author"/>
                <w:rFonts w:ascii="Times New Roman" w:eastAsia="Times New Roman" w:hAnsi="Times New Roman" w:cs="Times New Roman"/>
                <w:color w:val="000000"/>
                <w:sz w:val="20"/>
                <w:szCs w:val="20"/>
                <w:lang w:eastAsia="en-GB"/>
              </w:rPr>
            </w:pPr>
            <w:del w:id="68" w:author="Author">
              <w:r w:rsidRPr="00DD642D" w:rsidDel="00C81B4A">
                <w:rPr>
                  <w:rFonts w:ascii="Times New Roman" w:eastAsia="Times New Roman" w:hAnsi="Times New Roman" w:cs="Times New Roman"/>
                  <w:color w:val="000000"/>
                  <w:sz w:val="20"/>
                  <w:szCs w:val="20"/>
                  <w:lang w:eastAsia="en-GB"/>
                </w:rPr>
                <w:delText xml:space="preserve">Third country insurance, reinsurance, insurance holding companies and mixed financial holding companies included in the group solvency calculation through method 2 based in non-equivalent regimes. </w:delText>
              </w:r>
            </w:del>
          </w:p>
          <w:p w:rsidR="00871B02" w:rsidRPr="00DD642D" w:rsidDel="00C81B4A" w:rsidRDefault="00871B02" w:rsidP="00871B02">
            <w:pPr>
              <w:spacing w:after="0" w:line="240" w:lineRule="auto"/>
              <w:rPr>
                <w:del w:id="69" w:author="Author"/>
                <w:rFonts w:ascii="Times New Roman" w:eastAsia="Times New Roman" w:hAnsi="Times New Roman" w:cs="Times New Roman"/>
                <w:color w:val="000000"/>
                <w:sz w:val="20"/>
                <w:szCs w:val="20"/>
                <w:lang w:eastAsia="en-GB"/>
              </w:rPr>
            </w:pPr>
          </w:p>
          <w:p w:rsidR="00585D69" w:rsidRPr="00C81B4A" w:rsidRDefault="00692B32" w:rsidP="00C81B4A">
            <w:pPr>
              <w:spacing w:after="0" w:line="240" w:lineRule="auto"/>
              <w:rPr>
                <w:rFonts w:ascii="Times New Roman" w:eastAsia="Times New Roman" w:hAnsi="Times New Roman" w:cs="Times New Roman"/>
                <w:color w:val="000000"/>
                <w:sz w:val="20"/>
                <w:szCs w:val="20"/>
                <w:lang w:eastAsia="en-GB"/>
              </w:rPr>
            </w:pPr>
            <w:del w:id="70" w:author="Author">
              <w:r w:rsidRPr="00DD642D" w:rsidDel="00C81B4A">
                <w:rPr>
                  <w:rFonts w:ascii="Times New Roman" w:eastAsia="Times New Roman" w:hAnsi="Times New Roman" w:cs="Times New Roman"/>
                  <w:color w:val="000000"/>
                  <w:sz w:val="20"/>
                  <w:szCs w:val="20"/>
                  <w:lang w:eastAsia="en-GB"/>
                </w:rPr>
                <w:delText>Collateral arrangement between other types of firms, e.g. IGTs between two credit institutions within a group, may be valued in accordance with the sectoral rules.</w:delText>
              </w:r>
            </w:del>
          </w:p>
        </w:tc>
      </w:tr>
      <w:tr w:rsidR="00CB04A0" w:rsidRPr="006D1A97" w:rsidTr="00DD642D">
        <w:trPr>
          <w:gridBefore w:val="1"/>
          <w:wBefore w:w="10" w:type="dxa"/>
          <w:trHeight w:val="274"/>
        </w:trPr>
        <w:tc>
          <w:tcPr>
            <w:tcW w:w="841" w:type="dxa"/>
            <w:tcBorders>
              <w:top w:val="single" w:sz="4" w:space="0" w:color="auto"/>
              <w:left w:val="single" w:sz="4" w:space="0" w:color="auto"/>
              <w:bottom w:val="single" w:sz="4" w:space="0" w:color="auto"/>
              <w:right w:val="single" w:sz="4" w:space="0" w:color="auto"/>
            </w:tcBorders>
            <w:shd w:val="clear" w:color="auto" w:fill="auto"/>
            <w:hideMark/>
          </w:tcPr>
          <w:p w:rsidR="00585D69" w:rsidRPr="00DD642D" w:rsidRDefault="00622237">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w:t>
            </w:r>
            <w:r w:rsidR="00BB55DA">
              <w:rPr>
                <w:rFonts w:ascii="Times New Roman" w:eastAsia="Times New Roman" w:hAnsi="Times New Roman" w:cs="Times New Roman"/>
                <w:sz w:val="20"/>
                <w:szCs w:val="20"/>
                <w:lang w:eastAsia="en-GB"/>
              </w:rPr>
              <w:t>7</w:t>
            </w:r>
            <w:r>
              <w:rPr>
                <w:rFonts w:ascii="Times New Roman" w:eastAsia="Times New Roman" w:hAnsi="Times New Roman" w:cs="Times New Roman"/>
                <w:sz w:val="20"/>
                <w:szCs w:val="20"/>
                <w:lang w:eastAsia="en-GB"/>
              </w:rPr>
              <w:t>0 (</w:t>
            </w:r>
            <w:r w:rsidR="00692B32" w:rsidRPr="00DD642D">
              <w:rPr>
                <w:rFonts w:ascii="Times New Roman" w:eastAsia="Times New Roman" w:hAnsi="Times New Roman" w:cs="Times New Roman"/>
                <w:sz w:val="20"/>
                <w:szCs w:val="20"/>
                <w:lang w:eastAsia="en-GB"/>
              </w:rPr>
              <w:t>O6</w:t>
            </w:r>
            <w:r>
              <w:rPr>
                <w:rFonts w:ascii="Times New Roman" w:eastAsia="Times New Roman" w:hAnsi="Times New Roman" w:cs="Times New Roman"/>
                <w:sz w:val="20"/>
                <w:szCs w:val="20"/>
                <w:lang w:eastAsia="en-GB"/>
              </w:rPr>
              <w:t>)</w:t>
            </w:r>
          </w:p>
        </w:tc>
        <w:tc>
          <w:tcPr>
            <w:tcW w:w="2111" w:type="dxa"/>
            <w:tcBorders>
              <w:top w:val="single" w:sz="4" w:space="0" w:color="auto"/>
              <w:left w:val="nil"/>
              <w:bottom w:val="single" w:sz="4" w:space="0" w:color="auto"/>
              <w:right w:val="nil"/>
            </w:tcBorders>
            <w:shd w:val="clear" w:color="auto" w:fill="auto"/>
            <w:hideMark/>
          </w:tcPr>
          <w:p w:rsidR="00585D69" w:rsidRPr="00DD642D" w:rsidRDefault="00411BB7" w:rsidP="00DB2589">
            <w:pPr>
              <w:spacing w:after="0" w:line="240" w:lineRule="auto"/>
              <w:rPr>
                <w:rFonts w:ascii="Times New Roman" w:eastAsia="Times New Roman" w:hAnsi="Times New Roman" w:cs="Times New Roman"/>
                <w:sz w:val="20"/>
                <w:szCs w:val="20"/>
                <w:lang w:eastAsia="en-GB"/>
              </w:rPr>
            </w:pPr>
            <w:ins w:id="71" w:author="Author">
              <w:r w:rsidRPr="00411BB7">
                <w:rPr>
                  <w:rFonts w:ascii="Times New Roman" w:eastAsia="Times New Roman" w:hAnsi="Times New Roman" w:cs="Times New Roman"/>
                  <w:color w:val="000000"/>
                  <w:sz w:val="20"/>
                  <w:szCs w:val="20"/>
                  <w:lang w:eastAsia="en-GB"/>
                </w:rPr>
                <w:t xml:space="preserve">Options, futures, forwards </w:t>
              </w:r>
              <w:r w:rsidR="00AF2629">
                <w:rPr>
                  <w:rFonts w:ascii="Times New Roman" w:eastAsia="Times New Roman" w:hAnsi="Times New Roman" w:cs="Times New Roman"/>
                  <w:color w:val="000000"/>
                  <w:sz w:val="20"/>
                  <w:szCs w:val="20"/>
                  <w:lang w:eastAsia="en-GB"/>
                </w:rPr>
                <w:t>and</w:t>
              </w:r>
              <w:del w:id="72" w:author="Author">
                <w:r w:rsidRPr="00411BB7" w:rsidDel="00AF2629">
                  <w:rPr>
                    <w:rFonts w:ascii="Times New Roman" w:eastAsia="Times New Roman" w:hAnsi="Times New Roman" w:cs="Times New Roman"/>
                    <w:color w:val="000000"/>
                    <w:sz w:val="20"/>
                    <w:szCs w:val="20"/>
                    <w:lang w:eastAsia="en-GB"/>
                  </w:rPr>
                  <w:delText>&amp;</w:delText>
                </w:r>
              </w:del>
              <w:r w:rsidRPr="00411BB7">
                <w:rPr>
                  <w:rFonts w:ascii="Times New Roman" w:eastAsia="Times New Roman" w:hAnsi="Times New Roman" w:cs="Times New Roman"/>
                  <w:color w:val="000000"/>
                  <w:sz w:val="20"/>
                  <w:szCs w:val="20"/>
                  <w:lang w:eastAsia="en-GB"/>
                </w:rPr>
                <w:t xml:space="preserve"> other derivatives</w:t>
              </w:r>
              <w:r>
                <w:rPr>
                  <w:rFonts w:ascii="Times New Roman" w:eastAsia="Times New Roman" w:hAnsi="Times New Roman" w:cs="Times New Roman"/>
                  <w:color w:val="000000"/>
                  <w:sz w:val="20"/>
                  <w:szCs w:val="20"/>
                  <w:lang w:eastAsia="en-GB"/>
                </w:rPr>
                <w:t xml:space="preserve"> - </w:t>
              </w:r>
            </w:ins>
            <w:r w:rsidR="00692B32" w:rsidRPr="00DD642D">
              <w:rPr>
                <w:rFonts w:ascii="Times New Roman" w:eastAsia="Times New Roman" w:hAnsi="Times New Roman" w:cs="Times New Roman"/>
                <w:sz w:val="20"/>
                <w:szCs w:val="20"/>
                <w:lang w:eastAsia="en-GB"/>
              </w:rPr>
              <w:t>Use of derivatives (by buyer)</w:t>
            </w:r>
          </w:p>
        </w:tc>
        <w:tc>
          <w:tcPr>
            <w:tcW w:w="6262" w:type="dxa"/>
            <w:tcBorders>
              <w:top w:val="single" w:sz="4" w:space="0" w:color="auto"/>
              <w:left w:val="single" w:sz="4" w:space="0" w:color="auto"/>
              <w:bottom w:val="nil"/>
              <w:right w:val="single" w:sz="4" w:space="0" w:color="auto"/>
            </w:tcBorders>
            <w:shd w:val="clear" w:color="auto" w:fill="auto"/>
            <w:hideMark/>
          </w:tcPr>
          <w:p w:rsidR="0037462D" w:rsidRPr="0061769B" w:rsidRDefault="00692B32" w:rsidP="00DD642D">
            <w:pPr>
              <w:spacing w:after="0"/>
              <w:rPr>
                <w:rFonts w:ascii="Times New Roman" w:hAnsi="Times New Roman" w:cs="Times New Roman"/>
                <w:sz w:val="20"/>
                <w:szCs w:val="20"/>
              </w:rPr>
            </w:pPr>
            <w:r w:rsidRPr="00DD642D">
              <w:rPr>
                <w:rFonts w:ascii="Times New Roman" w:eastAsia="Times New Roman" w:hAnsi="Times New Roman" w:cs="Times New Roman"/>
                <w:sz w:val="20"/>
                <w:szCs w:val="20"/>
                <w:lang w:eastAsia="en-GB"/>
              </w:rPr>
              <w:t xml:space="preserve">Describe use of derivative (micro / macro hedge, efficient portfolio management). Micro hedge refers to derivatives covering a single financial instrument, forecasted transaction or liability. Macro hedge refers to derivatives covering a set of financial instruments, forecasted transactions or liabilities. </w:t>
            </w:r>
            <w:r w:rsidR="0037462D">
              <w:rPr>
                <w:rFonts w:ascii="Times New Roman" w:eastAsia="Times New Roman" w:hAnsi="Times New Roman" w:cs="Times New Roman"/>
                <w:sz w:val="20"/>
                <w:szCs w:val="20"/>
                <w:lang w:eastAsia="en-GB"/>
              </w:rPr>
              <w:t>T</w:t>
            </w:r>
            <w:r w:rsidRPr="00DD642D">
              <w:rPr>
                <w:rFonts w:ascii="Times New Roman" w:eastAsia="Times New Roman" w:hAnsi="Times New Roman" w:cs="Times New Roman"/>
                <w:sz w:val="20"/>
                <w:szCs w:val="20"/>
                <w:lang w:eastAsia="en-GB"/>
              </w:rPr>
              <w:t>he following closed list shall be used:</w:t>
            </w:r>
            <w:r w:rsidRPr="00DD642D">
              <w:rPr>
                <w:rFonts w:ascii="Times New Roman" w:eastAsia="Times New Roman" w:hAnsi="Times New Roman" w:cs="Times New Roman"/>
                <w:sz w:val="20"/>
                <w:szCs w:val="20"/>
                <w:lang w:eastAsia="en-GB"/>
              </w:rPr>
              <w:br/>
            </w:r>
            <w:r w:rsidR="0037462D" w:rsidRPr="0047629C">
              <w:rPr>
                <w:rFonts w:ascii="Times New Roman" w:hAnsi="Times New Roman" w:cs="Times New Roman"/>
                <w:sz w:val="20"/>
                <w:szCs w:val="20"/>
              </w:rPr>
              <w:t>1</w:t>
            </w:r>
            <w:r w:rsidR="0037462D" w:rsidRPr="0061769B">
              <w:rPr>
                <w:rFonts w:ascii="Times New Roman" w:hAnsi="Times New Roman" w:cs="Times New Roman"/>
                <w:sz w:val="20"/>
                <w:szCs w:val="20"/>
              </w:rPr>
              <w:t xml:space="preserve"> - Micro hedge</w:t>
            </w:r>
            <w:r w:rsidR="0037462D" w:rsidRPr="0061769B">
              <w:rPr>
                <w:rFonts w:ascii="Times New Roman" w:hAnsi="Times New Roman" w:cs="Times New Roman"/>
                <w:sz w:val="20"/>
                <w:szCs w:val="20"/>
              </w:rPr>
              <w:br/>
            </w:r>
            <w:r w:rsidR="0037462D" w:rsidRPr="0047629C">
              <w:rPr>
                <w:rFonts w:ascii="Times New Roman" w:hAnsi="Times New Roman" w:cs="Times New Roman"/>
                <w:sz w:val="20"/>
                <w:szCs w:val="20"/>
              </w:rPr>
              <w:t>2</w:t>
            </w:r>
            <w:r w:rsidR="0037462D" w:rsidRPr="0061769B">
              <w:rPr>
                <w:rFonts w:ascii="Times New Roman" w:hAnsi="Times New Roman" w:cs="Times New Roman"/>
                <w:sz w:val="20"/>
                <w:szCs w:val="20"/>
              </w:rPr>
              <w:t xml:space="preserve"> - Macro hedge</w:t>
            </w:r>
            <w:r w:rsidR="0037462D" w:rsidRPr="0061769B">
              <w:rPr>
                <w:rFonts w:ascii="Times New Roman" w:hAnsi="Times New Roman" w:cs="Times New Roman"/>
                <w:sz w:val="20"/>
                <w:szCs w:val="20"/>
              </w:rPr>
              <w:br/>
            </w:r>
            <w:r w:rsidR="0037462D" w:rsidRPr="0047629C">
              <w:rPr>
                <w:rFonts w:ascii="Times New Roman" w:hAnsi="Times New Roman" w:cs="Times New Roman"/>
                <w:sz w:val="20"/>
                <w:szCs w:val="20"/>
              </w:rPr>
              <w:t>3</w:t>
            </w:r>
            <w:r w:rsidR="0037462D" w:rsidRPr="0061769B">
              <w:rPr>
                <w:rFonts w:ascii="Times New Roman" w:hAnsi="Times New Roman" w:cs="Times New Roman"/>
                <w:sz w:val="20"/>
                <w:szCs w:val="20"/>
              </w:rPr>
              <w:t xml:space="preserve"> - Matching assets and liabilities cash-flows </w:t>
            </w:r>
          </w:p>
          <w:p w:rsidR="0037462D" w:rsidRDefault="0037462D" w:rsidP="00DB2589">
            <w:pPr>
              <w:spacing w:after="0" w:line="240" w:lineRule="auto"/>
              <w:rPr>
                <w:rFonts w:ascii="Times New Roman" w:hAnsi="Times New Roman" w:cs="Times New Roman"/>
                <w:sz w:val="20"/>
                <w:szCs w:val="20"/>
              </w:rPr>
            </w:pPr>
            <w:r w:rsidRPr="0047629C">
              <w:rPr>
                <w:rFonts w:ascii="Times New Roman" w:hAnsi="Times New Roman" w:cs="Times New Roman"/>
                <w:sz w:val="20"/>
                <w:szCs w:val="20"/>
              </w:rPr>
              <w:t>4</w:t>
            </w:r>
            <w:r w:rsidRPr="0061769B">
              <w:rPr>
                <w:rFonts w:ascii="Times New Roman" w:hAnsi="Times New Roman" w:cs="Times New Roman"/>
                <w:sz w:val="20"/>
                <w:szCs w:val="20"/>
              </w:rPr>
              <w:t xml:space="preserve"> - Efficient portfolio management, other than “Matching assets and liabilities cash-flows”</w:t>
            </w:r>
            <w:r>
              <w:rPr>
                <w:rFonts w:ascii="Times New Roman" w:hAnsi="Times New Roman" w:cs="Times New Roman"/>
                <w:sz w:val="20"/>
                <w:szCs w:val="20"/>
              </w:rPr>
              <w:t>.</w:t>
            </w:r>
          </w:p>
          <w:p w:rsidR="00BB1F45" w:rsidRPr="00DD642D" w:rsidRDefault="00BB1F45" w:rsidP="00DB2589">
            <w:pPr>
              <w:spacing w:after="0" w:line="240" w:lineRule="auto"/>
              <w:rPr>
                <w:rFonts w:ascii="Times New Roman" w:eastAsia="Times New Roman" w:hAnsi="Times New Roman" w:cs="Times New Roman"/>
                <w:sz w:val="20"/>
                <w:szCs w:val="20"/>
                <w:lang w:eastAsia="en-GB"/>
              </w:rPr>
            </w:pPr>
          </w:p>
        </w:tc>
      </w:tr>
      <w:tr w:rsidR="00CB04A0" w:rsidRPr="006D1A97" w:rsidTr="00DD642D">
        <w:trPr>
          <w:gridBefore w:val="1"/>
          <w:wBefore w:w="10" w:type="dxa"/>
          <w:trHeight w:val="855"/>
        </w:trPr>
        <w:tc>
          <w:tcPr>
            <w:tcW w:w="841" w:type="dxa"/>
            <w:tcBorders>
              <w:top w:val="nil"/>
              <w:left w:val="single" w:sz="4" w:space="0" w:color="auto"/>
              <w:bottom w:val="single" w:sz="4" w:space="0" w:color="auto"/>
              <w:right w:val="single" w:sz="4" w:space="0" w:color="auto"/>
            </w:tcBorders>
            <w:shd w:val="clear" w:color="auto" w:fill="auto"/>
            <w:hideMark/>
          </w:tcPr>
          <w:p w:rsidR="00585D69" w:rsidRPr="00DD642D" w:rsidRDefault="004E026C"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37462D">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P6</w:t>
            </w:r>
            <w:r>
              <w:rPr>
                <w:rFonts w:ascii="Times New Roman" w:eastAsia="Times New Roman" w:hAnsi="Times New Roman" w:cs="Times New Roman"/>
                <w:color w:val="000000"/>
                <w:sz w:val="20"/>
                <w:szCs w:val="20"/>
                <w:lang w:eastAsia="en-GB"/>
              </w:rPr>
              <w:t>)</w:t>
            </w:r>
          </w:p>
        </w:tc>
        <w:tc>
          <w:tcPr>
            <w:tcW w:w="2111" w:type="dxa"/>
            <w:tcBorders>
              <w:top w:val="nil"/>
              <w:left w:val="nil"/>
              <w:bottom w:val="single" w:sz="4" w:space="0" w:color="auto"/>
              <w:right w:val="single" w:sz="4" w:space="0" w:color="auto"/>
            </w:tcBorders>
            <w:shd w:val="clear" w:color="auto" w:fill="auto"/>
            <w:hideMark/>
          </w:tcPr>
          <w:p w:rsidR="00585D69" w:rsidRPr="00DD642D" w:rsidRDefault="00411BB7" w:rsidP="00DB2589">
            <w:pPr>
              <w:spacing w:after="0" w:line="240" w:lineRule="auto"/>
              <w:rPr>
                <w:rFonts w:ascii="Times New Roman" w:eastAsia="Times New Roman" w:hAnsi="Times New Roman" w:cs="Times New Roman"/>
                <w:color w:val="000000"/>
                <w:sz w:val="20"/>
                <w:szCs w:val="20"/>
                <w:lang w:eastAsia="en-GB"/>
              </w:rPr>
            </w:pPr>
            <w:ins w:id="73" w:author="Author">
              <w:r w:rsidRPr="00411BB7">
                <w:rPr>
                  <w:rFonts w:ascii="Times New Roman" w:eastAsia="Times New Roman" w:hAnsi="Times New Roman" w:cs="Times New Roman"/>
                  <w:color w:val="000000"/>
                  <w:sz w:val="20"/>
                  <w:szCs w:val="20"/>
                  <w:lang w:eastAsia="en-GB"/>
                </w:rPr>
                <w:t xml:space="preserve">Options, futures, forwards </w:t>
              </w:r>
              <w:r w:rsidR="00AF2629">
                <w:rPr>
                  <w:rFonts w:ascii="Times New Roman" w:eastAsia="Times New Roman" w:hAnsi="Times New Roman" w:cs="Times New Roman"/>
                  <w:color w:val="000000"/>
                  <w:sz w:val="20"/>
                  <w:szCs w:val="20"/>
                  <w:lang w:eastAsia="en-GB"/>
                </w:rPr>
                <w:t>and</w:t>
              </w:r>
              <w:del w:id="74" w:author="Author">
                <w:r w:rsidRPr="00411BB7" w:rsidDel="00AF2629">
                  <w:rPr>
                    <w:rFonts w:ascii="Times New Roman" w:eastAsia="Times New Roman" w:hAnsi="Times New Roman" w:cs="Times New Roman"/>
                    <w:color w:val="000000"/>
                    <w:sz w:val="20"/>
                    <w:szCs w:val="20"/>
                    <w:lang w:eastAsia="en-GB"/>
                  </w:rPr>
                  <w:delText>&amp;</w:delText>
                </w:r>
              </w:del>
              <w:r w:rsidRPr="00411BB7">
                <w:rPr>
                  <w:rFonts w:ascii="Times New Roman" w:eastAsia="Times New Roman" w:hAnsi="Times New Roman" w:cs="Times New Roman"/>
                  <w:color w:val="000000"/>
                  <w:sz w:val="20"/>
                  <w:szCs w:val="20"/>
                  <w:lang w:eastAsia="en-GB"/>
                </w:rPr>
                <w:t xml:space="preserve"> other derivatives</w:t>
              </w:r>
              <w:r>
                <w:rPr>
                  <w:rFonts w:ascii="Times New Roman" w:eastAsia="Times New Roman" w:hAnsi="Times New Roman" w:cs="Times New Roman"/>
                  <w:color w:val="000000"/>
                  <w:sz w:val="20"/>
                  <w:szCs w:val="20"/>
                  <w:lang w:eastAsia="en-GB"/>
                </w:rPr>
                <w:t xml:space="preserve"> - </w:t>
              </w:r>
            </w:ins>
            <w:r w:rsidR="00692B32" w:rsidRPr="00DD642D">
              <w:rPr>
                <w:rFonts w:ascii="Times New Roman" w:eastAsia="Times New Roman" w:hAnsi="Times New Roman" w:cs="Times New Roman"/>
                <w:color w:val="000000"/>
                <w:sz w:val="20"/>
                <w:szCs w:val="20"/>
                <w:lang w:eastAsia="en-GB"/>
              </w:rPr>
              <w:t xml:space="preserve">Asset </w:t>
            </w:r>
            <w:r w:rsidR="004E026C">
              <w:rPr>
                <w:rFonts w:ascii="Times New Roman" w:eastAsia="Times New Roman" w:hAnsi="Times New Roman" w:cs="Times New Roman"/>
                <w:color w:val="000000"/>
                <w:sz w:val="20"/>
                <w:szCs w:val="20"/>
                <w:lang w:eastAsia="en-GB"/>
              </w:rPr>
              <w:t>/</w:t>
            </w:r>
            <w:r w:rsidR="00692B32" w:rsidRPr="00DD642D">
              <w:rPr>
                <w:rFonts w:ascii="Times New Roman" w:eastAsia="Times New Roman" w:hAnsi="Times New Roman" w:cs="Times New Roman"/>
                <w:color w:val="000000"/>
                <w:sz w:val="20"/>
                <w:szCs w:val="20"/>
                <w:lang w:eastAsia="en-GB"/>
              </w:rPr>
              <w:t xml:space="preserve"> liability underlying the derivative </w:t>
            </w:r>
          </w:p>
        </w:tc>
        <w:tc>
          <w:tcPr>
            <w:tcW w:w="6262" w:type="dxa"/>
            <w:tcBorders>
              <w:top w:val="single" w:sz="4" w:space="0" w:color="auto"/>
              <w:left w:val="nil"/>
              <w:bottom w:val="single" w:sz="4" w:space="0" w:color="auto"/>
              <w:right w:val="single" w:sz="4" w:space="0" w:color="auto"/>
            </w:tcBorders>
            <w:shd w:val="clear" w:color="auto" w:fill="auto"/>
            <w:hideMark/>
          </w:tcPr>
          <w:p w:rsidR="00585D69" w:rsidRDefault="00AF2629" w:rsidP="00AF2629">
            <w:pPr>
              <w:spacing w:after="0" w:line="240" w:lineRule="auto"/>
              <w:rPr>
                <w:ins w:id="75" w:author="Author"/>
                <w:rFonts w:ascii="Times New Roman" w:eastAsia="Times New Roman" w:hAnsi="Times New Roman" w:cs="Times New Roman"/>
                <w:color w:val="000000"/>
                <w:sz w:val="20"/>
                <w:szCs w:val="20"/>
                <w:lang w:eastAsia="en-GB"/>
              </w:rPr>
            </w:pPr>
            <w:ins w:id="76" w:author="Author">
              <w:r w:rsidRPr="00A568FD">
                <w:rPr>
                  <w:rFonts w:ascii="Times New Roman" w:hAnsi="Times New Roman" w:cs="Times New Roman"/>
                  <w:sz w:val="20"/>
                  <w:szCs w:val="20"/>
                </w:rPr>
                <w:t xml:space="preserve">ID Code of the </w:t>
              </w:r>
            </w:ins>
            <w:del w:id="77" w:author="Author">
              <w:r w:rsidR="00692B32" w:rsidRPr="00DD642D" w:rsidDel="00AF2629">
                <w:rPr>
                  <w:rFonts w:ascii="Times New Roman" w:eastAsia="Times New Roman" w:hAnsi="Times New Roman" w:cs="Times New Roman"/>
                  <w:color w:val="000000"/>
                  <w:sz w:val="20"/>
                  <w:szCs w:val="20"/>
                  <w:lang w:eastAsia="en-GB"/>
                </w:rPr>
                <w:delText>A</w:delText>
              </w:r>
            </w:del>
            <w:ins w:id="78" w:author="Author">
              <w:r>
                <w:rPr>
                  <w:rFonts w:ascii="Times New Roman" w:eastAsia="Times New Roman" w:hAnsi="Times New Roman" w:cs="Times New Roman"/>
                  <w:color w:val="000000"/>
                  <w:sz w:val="20"/>
                  <w:szCs w:val="20"/>
                  <w:lang w:eastAsia="en-GB"/>
                </w:rPr>
                <w:t>a</w:t>
              </w:r>
            </w:ins>
            <w:r w:rsidR="00692B32" w:rsidRPr="00DD642D">
              <w:rPr>
                <w:rFonts w:ascii="Times New Roman" w:eastAsia="Times New Roman" w:hAnsi="Times New Roman" w:cs="Times New Roman"/>
                <w:color w:val="000000"/>
                <w:sz w:val="20"/>
                <w:szCs w:val="20"/>
                <w:lang w:eastAsia="en-GB"/>
              </w:rPr>
              <w:t>sset or liability underlying the derivative contract. This item is to be provided for derivatives that have a single underlying instrument or index in the undertaking’s portfolio.</w:t>
            </w:r>
          </w:p>
          <w:p w:rsidR="00AF2629" w:rsidRPr="004D05E6" w:rsidRDefault="00AF2629" w:rsidP="00AF2629">
            <w:pPr>
              <w:rPr>
                <w:ins w:id="79" w:author="Author"/>
                <w:rFonts w:ascii="Times New Roman" w:hAnsi="Times New Roman" w:cs="Times New Roman"/>
                <w:sz w:val="20"/>
                <w:szCs w:val="20"/>
              </w:rPr>
            </w:pPr>
            <w:ins w:id="80" w:author="Author">
              <w:r w:rsidRPr="004D05E6">
                <w:rPr>
                  <w:rFonts w:ascii="Times New Roman" w:hAnsi="Times New Roman" w:cs="Times New Roman"/>
                  <w:sz w:val="20"/>
                  <w:szCs w:val="20"/>
                </w:rPr>
                <w:t xml:space="preserve">An index is considered a single instrument and shall be reported. </w:t>
              </w:r>
            </w:ins>
          </w:p>
          <w:p w:rsidR="00AF2629" w:rsidRPr="004A21D9" w:rsidRDefault="00AF2629" w:rsidP="00AF2629">
            <w:pPr>
              <w:spacing w:after="120"/>
              <w:rPr>
                <w:ins w:id="81" w:author="Author"/>
                <w:rFonts w:ascii="Times New Roman" w:hAnsi="Times New Roman" w:cs="Times New Roman"/>
                <w:sz w:val="20"/>
                <w:szCs w:val="20"/>
              </w:rPr>
            </w:pPr>
            <w:ins w:id="82" w:author="Author">
              <w:r w:rsidRPr="004D05E6">
                <w:rPr>
                  <w:rFonts w:ascii="Times New Roman" w:hAnsi="Times New Roman" w:cs="Times New Roman"/>
                  <w:sz w:val="20"/>
                  <w:szCs w:val="20"/>
                </w:rPr>
                <w:t xml:space="preserve">Identification code of the instrument underlying the derivative using the following priority:  </w:t>
              </w:r>
              <w:r w:rsidRPr="004D05E6">
                <w:rPr>
                  <w:rFonts w:ascii="Times New Roman" w:hAnsi="Times New Roman" w:cs="Times New Roman"/>
                  <w:sz w:val="20"/>
                  <w:szCs w:val="20"/>
                </w:rPr>
                <w:br/>
                <w:t xml:space="preserve">  - ISO 6166 code of ISIN when available</w:t>
              </w:r>
              <w:r w:rsidRPr="004D05E6">
                <w:rPr>
                  <w:rFonts w:ascii="Times New Roman" w:hAnsi="Times New Roman" w:cs="Times New Roman"/>
                  <w:sz w:val="20"/>
                  <w:szCs w:val="20"/>
                </w:rPr>
                <w:br/>
                <w:t xml:space="preserve">  - Other recognised codes (e.g.: CUSIP, Bloomberg Ticker, Reuters RIC)</w:t>
              </w:r>
              <w:r w:rsidRPr="004D05E6">
                <w:rPr>
                  <w:rFonts w:ascii="Times New Roman" w:hAnsi="Times New Roman" w:cs="Times New Roman"/>
                  <w:sz w:val="20"/>
                  <w:szCs w:val="20"/>
                </w:rPr>
                <w:br/>
                <w:t xml:space="preserve">  - Code attributed by the undertaking, when the options above are not available, and must be consistent over time</w:t>
              </w:r>
            </w:ins>
          </w:p>
          <w:p w:rsidR="00AF2629" w:rsidRPr="004A21D9" w:rsidRDefault="00AF2629" w:rsidP="00AF2629">
            <w:pPr>
              <w:spacing w:after="120"/>
              <w:rPr>
                <w:ins w:id="83" w:author="Author"/>
                <w:rFonts w:ascii="Times New Roman" w:hAnsi="Times New Roman" w:cs="Times New Roman"/>
                <w:sz w:val="20"/>
                <w:szCs w:val="20"/>
              </w:rPr>
            </w:pPr>
            <w:ins w:id="84" w:author="Author">
              <w:r w:rsidRPr="004A21D9">
                <w:rPr>
                  <w:rFonts w:ascii="Times New Roman" w:hAnsi="Times New Roman" w:cs="Times New Roman"/>
                  <w:sz w:val="20"/>
                  <w:szCs w:val="20"/>
                </w:rPr>
                <w:t>- “Multiple assets/liabilities”, if the underlying assets or liabilities are more than one</w:t>
              </w:r>
            </w:ins>
          </w:p>
          <w:p w:rsidR="00AF2629" w:rsidRPr="00DD642D" w:rsidRDefault="00AF2629" w:rsidP="00AF2629">
            <w:pPr>
              <w:spacing w:after="0" w:line="240" w:lineRule="auto"/>
              <w:rPr>
                <w:rFonts w:ascii="Times New Roman" w:eastAsia="Times New Roman" w:hAnsi="Times New Roman" w:cs="Times New Roman"/>
                <w:color w:val="000000"/>
                <w:sz w:val="20"/>
                <w:szCs w:val="20"/>
                <w:lang w:eastAsia="en-GB"/>
              </w:rPr>
            </w:pPr>
            <w:ins w:id="85" w:author="Author">
              <w:r w:rsidRPr="004A21D9">
                <w:rPr>
                  <w:rFonts w:ascii="Times New Roman" w:hAnsi="Times New Roman" w:cs="Times New Roman"/>
                  <w:sz w:val="20"/>
                  <w:szCs w:val="20"/>
                </w:rPr>
                <w:t>If the underlying is an index then the code of the index shall be reported</w:t>
              </w:r>
              <w:r>
                <w:rPr>
                  <w:rFonts w:ascii="Times New Roman" w:hAnsi="Times New Roman" w:cs="Times New Roman"/>
                  <w:sz w:val="20"/>
                  <w:szCs w:val="20"/>
                </w:rPr>
                <w:t>.</w:t>
              </w:r>
            </w:ins>
          </w:p>
        </w:tc>
      </w:tr>
      <w:tr w:rsidR="00AF2629" w:rsidRPr="006D1A97" w:rsidTr="007A21E1">
        <w:tblPrEx>
          <w:tblW w:w="9224" w:type="dxa"/>
          <w:tblInd w:w="98" w:type="dxa"/>
          <w:tblPrExChange w:id="86" w:author="Author">
            <w:tblPrEx>
              <w:tblW w:w="9224" w:type="dxa"/>
              <w:tblInd w:w="98" w:type="dxa"/>
            </w:tblPrEx>
          </w:tblPrExChange>
        </w:tblPrEx>
        <w:trPr>
          <w:gridBefore w:val="1"/>
          <w:wBefore w:w="10" w:type="dxa"/>
          <w:trHeight w:val="1425"/>
          <w:ins w:id="87" w:author="Author"/>
          <w:trPrChange w:id="88" w:author="Author">
            <w:trPr>
              <w:gridAfter w:val="0"/>
              <w:wBefore w:w="10" w:type="dxa"/>
              <w:trHeight w:val="1425"/>
            </w:trPr>
          </w:trPrChange>
        </w:trPr>
        <w:tc>
          <w:tcPr>
            <w:tcW w:w="841" w:type="dxa"/>
            <w:tcBorders>
              <w:top w:val="single" w:sz="4" w:space="0" w:color="auto"/>
              <w:left w:val="single" w:sz="4" w:space="0" w:color="auto"/>
              <w:bottom w:val="single" w:sz="4" w:space="0" w:color="auto"/>
              <w:right w:val="single" w:sz="4" w:space="0" w:color="auto"/>
            </w:tcBorders>
            <w:shd w:val="clear" w:color="auto" w:fill="auto"/>
            <w:hideMark/>
            <w:tcPrChange w:id="89" w:author="Author">
              <w:tcPr>
                <w:tcW w:w="950" w:type="dxa"/>
                <w:gridSpan w:val="3"/>
                <w:tcBorders>
                  <w:top w:val="single" w:sz="4" w:space="0" w:color="auto"/>
                  <w:left w:val="single" w:sz="4" w:space="0" w:color="auto"/>
                  <w:bottom w:val="single" w:sz="4" w:space="0" w:color="auto"/>
                  <w:right w:val="single" w:sz="4" w:space="0" w:color="auto"/>
                </w:tcBorders>
                <w:shd w:val="clear" w:color="auto" w:fill="auto"/>
                <w:hideMark/>
              </w:tcPr>
            </w:tcPrChange>
          </w:tcPr>
          <w:p w:rsidR="00AF2629" w:rsidRPr="007F7EF4" w:rsidRDefault="00AF2629" w:rsidP="004A21D9">
            <w:pPr>
              <w:spacing w:after="0" w:line="240" w:lineRule="auto"/>
              <w:rPr>
                <w:ins w:id="90" w:author="Author"/>
                <w:rFonts w:ascii="Times New Roman" w:eastAsia="Times New Roman" w:hAnsi="Times New Roman" w:cs="Times New Roman"/>
                <w:sz w:val="20"/>
                <w:szCs w:val="20"/>
                <w:lang w:eastAsia="en-GB"/>
              </w:rPr>
            </w:pPr>
            <w:ins w:id="91" w:author="Author">
              <w:r>
                <w:rPr>
                  <w:rFonts w:ascii="Times New Roman" w:eastAsia="Times New Roman" w:hAnsi="Times New Roman" w:cs="Times New Roman"/>
                  <w:sz w:val="20"/>
                  <w:szCs w:val="20"/>
                  <w:lang w:eastAsia="en-GB"/>
                </w:rPr>
                <w:t xml:space="preserve">C0190 </w:t>
              </w:r>
            </w:ins>
          </w:p>
        </w:tc>
        <w:tc>
          <w:tcPr>
            <w:tcW w:w="2111" w:type="dxa"/>
            <w:tcBorders>
              <w:top w:val="single" w:sz="4" w:space="0" w:color="auto"/>
              <w:left w:val="nil"/>
              <w:bottom w:val="single" w:sz="4" w:space="0" w:color="auto"/>
              <w:right w:val="single" w:sz="4" w:space="0" w:color="auto"/>
            </w:tcBorders>
            <w:shd w:val="clear" w:color="auto" w:fill="auto"/>
            <w:hideMark/>
            <w:tcPrChange w:id="92" w:author="Author">
              <w:tcPr>
                <w:tcW w:w="2094" w:type="dxa"/>
                <w:gridSpan w:val="3"/>
                <w:tcBorders>
                  <w:top w:val="single" w:sz="4" w:space="0" w:color="auto"/>
                  <w:left w:val="nil"/>
                  <w:bottom w:val="single" w:sz="4" w:space="0" w:color="auto"/>
                  <w:right w:val="single" w:sz="4" w:space="0" w:color="auto"/>
                </w:tcBorders>
                <w:shd w:val="clear" w:color="auto" w:fill="auto"/>
                <w:hideMark/>
              </w:tcPr>
            </w:tcPrChange>
          </w:tcPr>
          <w:p w:rsidR="00AF2629" w:rsidRPr="007F7EF4" w:rsidRDefault="00AF2629" w:rsidP="004A21D9">
            <w:pPr>
              <w:spacing w:after="0" w:line="240" w:lineRule="auto"/>
              <w:rPr>
                <w:ins w:id="93" w:author="Author"/>
                <w:rFonts w:ascii="Times New Roman" w:eastAsia="Times New Roman" w:hAnsi="Times New Roman" w:cs="Times New Roman"/>
                <w:sz w:val="20"/>
                <w:szCs w:val="20"/>
                <w:lang w:eastAsia="en-GB"/>
              </w:rPr>
            </w:pPr>
            <w:ins w:id="94" w:author="Author">
              <w:r w:rsidRPr="007F7EF4">
                <w:rPr>
                  <w:rFonts w:ascii="Times New Roman" w:eastAsia="Times New Roman" w:hAnsi="Times New Roman" w:cs="Times New Roman"/>
                  <w:sz w:val="20"/>
                  <w:szCs w:val="20"/>
                  <w:lang w:eastAsia="en-GB"/>
                </w:rPr>
                <w:t xml:space="preserve">ID Code Type of the </w:t>
              </w:r>
              <w:r w:rsidRPr="004D05E6">
                <w:rPr>
                  <w:rFonts w:ascii="Times New Roman" w:eastAsia="Times New Roman" w:hAnsi="Times New Roman" w:cs="Times New Roman"/>
                  <w:color w:val="000000"/>
                  <w:sz w:val="20"/>
                  <w:szCs w:val="20"/>
                  <w:lang w:eastAsia="en-GB"/>
                </w:rPr>
                <w:t>Asset / liability underlying the derivative</w:t>
              </w:r>
            </w:ins>
          </w:p>
        </w:tc>
        <w:tc>
          <w:tcPr>
            <w:tcW w:w="6262" w:type="dxa"/>
            <w:tcBorders>
              <w:top w:val="single" w:sz="4" w:space="0" w:color="auto"/>
              <w:left w:val="nil"/>
              <w:bottom w:val="nil"/>
              <w:right w:val="single" w:sz="4" w:space="0" w:color="auto"/>
            </w:tcBorders>
            <w:shd w:val="clear" w:color="auto" w:fill="auto"/>
            <w:hideMark/>
            <w:tcPrChange w:id="95" w:author="Author">
              <w:tcPr>
                <w:tcW w:w="6170" w:type="dxa"/>
                <w:gridSpan w:val="2"/>
                <w:tcBorders>
                  <w:top w:val="single" w:sz="4" w:space="0" w:color="auto"/>
                  <w:left w:val="nil"/>
                  <w:bottom w:val="nil"/>
                  <w:right w:val="single" w:sz="4" w:space="0" w:color="auto"/>
                </w:tcBorders>
                <w:shd w:val="clear" w:color="auto" w:fill="auto"/>
                <w:hideMark/>
              </w:tcPr>
            </w:tcPrChange>
          </w:tcPr>
          <w:p w:rsidR="00AF2629" w:rsidRPr="0061769B" w:rsidRDefault="00AF2629" w:rsidP="004A21D9">
            <w:pPr>
              <w:rPr>
                <w:ins w:id="96" w:author="Author"/>
                <w:rFonts w:ascii="Times New Roman" w:hAnsi="Times New Roman" w:cs="Times New Roman"/>
                <w:sz w:val="20"/>
                <w:szCs w:val="20"/>
              </w:rPr>
            </w:pPr>
            <w:ins w:id="97" w:author="Author">
              <w:r w:rsidRPr="0061769B">
                <w:rPr>
                  <w:rFonts w:ascii="Times New Roman" w:hAnsi="Times New Roman" w:cs="Times New Roman"/>
                  <w:sz w:val="20"/>
                  <w:szCs w:val="20"/>
                </w:rPr>
                <w:t>Type of ID Code used for the “</w:t>
              </w:r>
              <w:r w:rsidRPr="00D71D84">
                <w:rPr>
                  <w:rFonts w:ascii="Times New Roman" w:eastAsia="Times New Roman" w:hAnsi="Times New Roman" w:cs="Times New Roman"/>
                  <w:sz w:val="20"/>
                  <w:szCs w:val="20"/>
                  <w:lang w:eastAsia="en-GB"/>
                </w:rPr>
                <w:t>ID Code of the instrument</w:t>
              </w:r>
              <w:r w:rsidRPr="0061769B">
                <w:rPr>
                  <w:rFonts w:ascii="Times New Roman" w:hAnsi="Times New Roman" w:cs="Times New Roman"/>
                  <w:sz w:val="20"/>
                  <w:szCs w:val="20"/>
                </w:rPr>
                <w:t>” item. One of the options in the following closed list shall be used:</w:t>
              </w:r>
            </w:ins>
          </w:p>
          <w:p w:rsidR="00AF2629" w:rsidRPr="006C2F0D" w:rsidRDefault="00AF2629" w:rsidP="004A21D9">
            <w:pPr>
              <w:spacing w:after="0"/>
              <w:rPr>
                <w:ins w:id="98" w:author="Author"/>
                <w:rFonts w:ascii="Times New Roman" w:hAnsi="Times New Roman" w:cs="Times New Roman"/>
                <w:sz w:val="20"/>
                <w:szCs w:val="20"/>
              </w:rPr>
            </w:pPr>
            <w:ins w:id="99" w:author="Autho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ins>
          </w:p>
          <w:p w:rsidR="00AF2629" w:rsidRPr="006C2F0D" w:rsidRDefault="00AF2629" w:rsidP="004A21D9">
            <w:pPr>
              <w:spacing w:after="0"/>
              <w:rPr>
                <w:ins w:id="100" w:author="Author"/>
                <w:rFonts w:ascii="Times New Roman" w:hAnsi="Times New Roman" w:cs="Times New Roman"/>
                <w:sz w:val="20"/>
                <w:szCs w:val="20"/>
              </w:rPr>
            </w:pPr>
            <w:ins w:id="101" w:author="Autho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ins>
          </w:p>
          <w:p w:rsidR="00AF2629" w:rsidRPr="006C2F0D" w:rsidRDefault="00AF2629" w:rsidP="004A21D9">
            <w:pPr>
              <w:spacing w:after="0"/>
              <w:rPr>
                <w:ins w:id="102" w:author="Author"/>
                <w:rFonts w:ascii="Times New Roman" w:hAnsi="Times New Roman" w:cs="Times New Roman"/>
                <w:sz w:val="20"/>
                <w:szCs w:val="20"/>
              </w:rPr>
            </w:pPr>
            <w:ins w:id="103" w:author="Autho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ins>
          </w:p>
          <w:p w:rsidR="00AF2629" w:rsidRPr="004A21D9" w:rsidRDefault="00AF2629" w:rsidP="004A21D9">
            <w:pPr>
              <w:spacing w:after="0"/>
              <w:rPr>
                <w:ins w:id="104" w:author="Author"/>
                <w:rFonts w:ascii="Times New Roman" w:hAnsi="Times New Roman" w:cs="Times New Roman"/>
                <w:sz w:val="20"/>
                <w:szCs w:val="20"/>
              </w:rPr>
            </w:pPr>
            <w:ins w:id="105" w:author="Author">
              <w:r w:rsidRPr="004A21D9">
                <w:rPr>
                  <w:rFonts w:ascii="Times New Roman" w:hAnsi="Times New Roman" w:cs="Times New Roman"/>
                  <w:sz w:val="20"/>
                  <w:szCs w:val="20"/>
                </w:rPr>
                <w:t>4 - WKN (</w:t>
              </w:r>
              <w:proofErr w:type="spellStart"/>
              <w:r w:rsidRPr="004A21D9">
                <w:rPr>
                  <w:rFonts w:ascii="Times New Roman" w:hAnsi="Times New Roman" w:cs="Times New Roman"/>
                  <w:sz w:val="20"/>
                  <w:szCs w:val="20"/>
                </w:rPr>
                <w:t>Wertpapier</w:t>
              </w:r>
              <w:proofErr w:type="spellEnd"/>
              <w:r w:rsidRPr="004A21D9">
                <w:rPr>
                  <w:rFonts w:ascii="Times New Roman" w:hAnsi="Times New Roman" w:cs="Times New Roman"/>
                  <w:sz w:val="20"/>
                  <w:szCs w:val="20"/>
                </w:rPr>
                <w:t xml:space="preserve"> </w:t>
              </w:r>
              <w:proofErr w:type="spellStart"/>
              <w:r w:rsidRPr="004A21D9">
                <w:rPr>
                  <w:rFonts w:ascii="Times New Roman" w:hAnsi="Times New Roman" w:cs="Times New Roman"/>
                  <w:sz w:val="20"/>
                  <w:szCs w:val="20"/>
                </w:rPr>
                <w:t>Kenn-Nummer</w:t>
              </w:r>
              <w:proofErr w:type="spellEnd"/>
              <w:r w:rsidRPr="004A21D9">
                <w:rPr>
                  <w:rFonts w:ascii="Times New Roman" w:hAnsi="Times New Roman" w:cs="Times New Roman"/>
                  <w:sz w:val="20"/>
                  <w:szCs w:val="20"/>
                </w:rPr>
                <w:t>, the alphanumeric German identification number)</w:t>
              </w:r>
            </w:ins>
          </w:p>
          <w:p w:rsidR="00AF2629" w:rsidRPr="006C2F0D" w:rsidRDefault="00AF2629" w:rsidP="004A21D9">
            <w:pPr>
              <w:spacing w:after="0"/>
              <w:rPr>
                <w:ins w:id="106" w:author="Author"/>
                <w:rFonts w:ascii="Times New Roman" w:hAnsi="Times New Roman" w:cs="Times New Roman"/>
                <w:sz w:val="20"/>
                <w:szCs w:val="20"/>
              </w:rPr>
            </w:pPr>
            <w:ins w:id="107" w:author="Author">
              <w:r w:rsidRPr="006C2F0D">
                <w:rPr>
                  <w:rFonts w:ascii="Times New Roman" w:hAnsi="Times New Roman" w:cs="Times New Roman"/>
                  <w:sz w:val="20"/>
                  <w:szCs w:val="20"/>
                </w:rPr>
                <w:t>5 - Bloomberg Ticker (Bloomberg letters code that identify a company's securities)</w:t>
              </w:r>
            </w:ins>
          </w:p>
          <w:p w:rsidR="00AF2629" w:rsidRPr="006C2F0D" w:rsidRDefault="00AF2629" w:rsidP="004A21D9">
            <w:pPr>
              <w:spacing w:after="0"/>
              <w:rPr>
                <w:ins w:id="108" w:author="Author"/>
                <w:rFonts w:ascii="Times New Roman" w:hAnsi="Times New Roman" w:cs="Times New Roman"/>
                <w:sz w:val="20"/>
                <w:szCs w:val="20"/>
              </w:rPr>
            </w:pPr>
            <w:ins w:id="109" w:author="Author">
              <w:r w:rsidRPr="006C2F0D">
                <w:rPr>
                  <w:rFonts w:ascii="Times New Roman" w:hAnsi="Times New Roman" w:cs="Times New Roman"/>
                  <w:sz w:val="20"/>
                  <w:szCs w:val="20"/>
                </w:rPr>
                <w:t>6 - BBGID (The Bloomberg Global ID)</w:t>
              </w:r>
            </w:ins>
          </w:p>
          <w:p w:rsidR="00AF2629" w:rsidRDefault="00AF2629" w:rsidP="004A21D9">
            <w:pPr>
              <w:spacing w:after="0"/>
              <w:rPr>
                <w:ins w:id="110" w:author="Author"/>
                <w:rFonts w:ascii="Times New Roman" w:hAnsi="Times New Roman" w:cs="Times New Roman"/>
                <w:sz w:val="20"/>
                <w:szCs w:val="20"/>
                <w:lang w:val="de-DE"/>
              </w:rPr>
            </w:pPr>
            <w:ins w:id="111" w:author="Author">
              <w:r w:rsidRPr="0061769B">
                <w:rPr>
                  <w:rFonts w:ascii="Times New Roman" w:hAnsi="Times New Roman" w:cs="Times New Roman"/>
                  <w:sz w:val="20"/>
                  <w:szCs w:val="20"/>
                  <w:lang w:val="de-DE"/>
                </w:rPr>
                <w:t>7 - Reuters RIC (Reuters instrument code)</w:t>
              </w:r>
            </w:ins>
          </w:p>
          <w:p w:rsidR="00105857" w:rsidRDefault="00105857">
            <w:pPr>
              <w:spacing w:after="0"/>
              <w:rPr>
                <w:ins w:id="112" w:author="Author"/>
              </w:rPr>
              <w:pPrChange w:id="113" w:author="Author">
                <w:pPr/>
              </w:pPrChange>
            </w:pPr>
            <w:ins w:id="114" w:author="Author">
              <w:r>
                <w:rPr>
                  <w:rFonts w:ascii="Times New Roman" w:hAnsi="Times New Roman" w:cs="Times New Roman"/>
                  <w:sz w:val="20"/>
                  <w:szCs w:val="20"/>
                  <w:lang w:val="fr-FR"/>
                </w:rPr>
                <w:t xml:space="preserve">8 – </w:t>
              </w:r>
              <w:r w:rsidRPr="007A21E1">
                <w:rPr>
                  <w:rFonts w:ascii="Times New Roman" w:hAnsi="Times New Roman" w:cs="Times New Roman"/>
                  <w:sz w:val="20"/>
                  <w:szCs w:val="20"/>
                  <w:rPrChange w:id="115" w:author="Author">
                    <w:rPr>
                      <w:rFonts w:ascii="Times New Roman" w:hAnsi="Times New Roman" w:cs="Times New Roman"/>
                      <w:sz w:val="20"/>
                      <w:szCs w:val="20"/>
                      <w:lang w:val="de-DE"/>
                    </w:rPr>
                  </w:rPrChange>
                </w:rPr>
                <w:t>FIGI (Financial Instrument Global Identifier</w:t>
              </w:r>
              <w:r>
                <w:t>)</w:t>
              </w:r>
            </w:ins>
          </w:p>
          <w:p w:rsidR="00AF2629" w:rsidRPr="006C2F0D" w:rsidRDefault="00105857" w:rsidP="00105857">
            <w:pPr>
              <w:spacing w:after="0"/>
              <w:rPr>
                <w:ins w:id="116" w:author="Author"/>
                <w:rFonts w:ascii="Times New Roman" w:hAnsi="Times New Roman" w:cs="Times New Roman"/>
                <w:sz w:val="20"/>
                <w:szCs w:val="20"/>
              </w:rPr>
            </w:pPr>
            <w:ins w:id="117" w:author="Author">
              <w:r>
                <w:rPr>
                  <w:rFonts w:ascii="Times New Roman" w:hAnsi="Times New Roman" w:cs="Times New Roman"/>
                  <w:sz w:val="20"/>
                  <w:szCs w:val="20"/>
                </w:rPr>
                <w:t>9</w:t>
              </w:r>
              <w:r w:rsidR="00AF2629" w:rsidRPr="006C2F0D">
                <w:rPr>
                  <w:rFonts w:ascii="Times New Roman" w:hAnsi="Times New Roman" w:cs="Times New Roman"/>
                  <w:sz w:val="20"/>
                  <w:szCs w:val="20"/>
                </w:rPr>
                <w:t xml:space="preserve"> </w:t>
              </w:r>
              <w:r w:rsidR="00AF2629">
                <w:rPr>
                  <w:rFonts w:ascii="Times New Roman" w:hAnsi="Times New Roman" w:cs="Times New Roman"/>
                  <w:sz w:val="20"/>
                  <w:szCs w:val="20"/>
                </w:rPr>
                <w:t>-</w:t>
              </w:r>
              <w:r w:rsidR="00AF2629" w:rsidRPr="006C2F0D">
                <w:rPr>
                  <w:rFonts w:ascii="Times New Roman" w:hAnsi="Times New Roman" w:cs="Times New Roman"/>
                  <w:sz w:val="20"/>
                  <w:szCs w:val="20"/>
                </w:rPr>
                <w:t xml:space="preserve"> Other code by members of the Association of</w:t>
              </w:r>
              <w:r w:rsidR="00AF2629">
                <w:rPr>
                  <w:rFonts w:ascii="Times New Roman" w:hAnsi="Times New Roman" w:cs="Times New Roman"/>
                  <w:sz w:val="20"/>
                  <w:szCs w:val="20"/>
                </w:rPr>
                <w:t xml:space="preserve"> </w:t>
              </w:r>
              <w:r w:rsidR="00AF2629" w:rsidRPr="006C2F0D">
                <w:rPr>
                  <w:rFonts w:ascii="Times New Roman" w:hAnsi="Times New Roman" w:cs="Times New Roman"/>
                  <w:sz w:val="20"/>
                  <w:szCs w:val="20"/>
                </w:rPr>
                <w:t xml:space="preserve"> National Numbering Agencies</w:t>
              </w:r>
            </w:ins>
          </w:p>
          <w:p w:rsidR="00AF2629" w:rsidRPr="007F7EF4" w:rsidRDefault="00105857" w:rsidP="004A21D9">
            <w:pPr>
              <w:spacing w:after="0" w:line="240" w:lineRule="auto"/>
              <w:rPr>
                <w:ins w:id="118" w:author="Author"/>
                <w:rFonts w:ascii="Times New Roman" w:eastAsia="Times New Roman" w:hAnsi="Times New Roman" w:cs="Times New Roman"/>
                <w:sz w:val="20"/>
                <w:szCs w:val="20"/>
                <w:lang w:eastAsia="en-GB"/>
              </w:rPr>
            </w:pPr>
            <w:ins w:id="119" w:author="Author">
              <w:r>
                <w:rPr>
                  <w:rFonts w:ascii="Times New Roman" w:hAnsi="Times New Roman" w:cs="Times New Roman"/>
                  <w:sz w:val="20"/>
                  <w:szCs w:val="20"/>
                </w:rPr>
                <w:t>9</w:t>
              </w:r>
              <w:r w:rsidR="00AF2629" w:rsidRPr="006C2F0D">
                <w:rPr>
                  <w:rFonts w:ascii="Times New Roman" w:hAnsi="Times New Roman" w:cs="Times New Roman"/>
                  <w:sz w:val="20"/>
                  <w:szCs w:val="20"/>
                </w:rPr>
                <w:t>9 - Code attributed by the undertaking</w:t>
              </w:r>
            </w:ins>
          </w:p>
        </w:tc>
      </w:tr>
      <w:tr w:rsidR="00CB04A0" w:rsidRPr="006D1A97" w:rsidTr="00DD642D">
        <w:trPr>
          <w:gridBefore w:val="1"/>
          <w:wBefore w:w="10" w:type="dxa"/>
          <w:trHeight w:val="855"/>
        </w:trPr>
        <w:tc>
          <w:tcPr>
            <w:tcW w:w="841" w:type="dxa"/>
            <w:tcBorders>
              <w:top w:val="nil"/>
              <w:left w:val="single" w:sz="4" w:space="0" w:color="auto"/>
              <w:bottom w:val="single" w:sz="4" w:space="0" w:color="auto"/>
              <w:right w:val="single" w:sz="4" w:space="0" w:color="auto"/>
            </w:tcBorders>
            <w:shd w:val="clear" w:color="auto" w:fill="auto"/>
            <w:hideMark/>
          </w:tcPr>
          <w:p w:rsidR="00585D69" w:rsidRPr="00DD642D" w:rsidRDefault="004E026C" w:rsidP="00AF262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del w:id="120" w:author="Author">
              <w:r w:rsidDel="00AF2629">
                <w:rPr>
                  <w:rFonts w:ascii="Times New Roman" w:eastAsia="Times New Roman" w:hAnsi="Times New Roman" w:cs="Times New Roman"/>
                  <w:color w:val="000000"/>
                  <w:sz w:val="20"/>
                  <w:szCs w:val="20"/>
                  <w:lang w:eastAsia="en-GB"/>
                </w:rPr>
                <w:delText>1</w:delText>
              </w:r>
              <w:r w:rsidR="0037462D" w:rsidDel="00AF2629">
                <w:rPr>
                  <w:rFonts w:ascii="Times New Roman" w:eastAsia="Times New Roman" w:hAnsi="Times New Roman" w:cs="Times New Roman"/>
                  <w:color w:val="000000"/>
                  <w:sz w:val="20"/>
                  <w:szCs w:val="20"/>
                  <w:lang w:eastAsia="en-GB"/>
                </w:rPr>
                <w:delText>9</w:delText>
              </w:r>
            </w:del>
            <w:ins w:id="121" w:author="Author">
              <w:r w:rsidR="00AF2629">
                <w:rPr>
                  <w:rFonts w:ascii="Times New Roman" w:eastAsia="Times New Roman" w:hAnsi="Times New Roman" w:cs="Times New Roman"/>
                  <w:color w:val="000000"/>
                  <w:sz w:val="20"/>
                  <w:szCs w:val="20"/>
                  <w:lang w:eastAsia="en-GB"/>
                </w:rPr>
                <w:t>20</w:t>
              </w:r>
            </w:ins>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Q6</w:t>
            </w:r>
            <w:r>
              <w:rPr>
                <w:rFonts w:ascii="Times New Roman" w:eastAsia="Times New Roman" w:hAnsi="Times New Roman" w:cs="Times New Roman"/>
                <w:color w:val="000000"/>
                <w:sz w:val="20"/>
                <w:szCs w:val="20"/>
                <w:lang w:eastAsia="en-GB"/>
              </w:rPr>
              <w:t>)</w:t>
            </w:r>
          </w:p>
        </w:tc>
        <w:tc>
          <w:tcPr>
            <w:tcW w:w="2111" w:type="dxa"/>
            <w:tcBorders>
              <w:top w:val="nil"/>
              <w:left w:val="nil"/>
              <w:bottom w:val="single" w:sz="4" w:space="0" w:color="auto"/>
              <w:right w:val="single" w:sz="4" w:space="0" w:color="auto"/>
            </w:tcBorders>
            <w:shd w:val="clear" w:color="auto" w:fill="auto"/>
            <w:hideMark/>
          </w:tcPr>
          <w:p w:rsidR="00585D69" w:rsidRPr="00DD642D" w:rsidRDefault="00411BB7" w:rsidP="00AF2629">
            <w:pPr>
              <w:spacing w:after="0" w:line="240" w:lineRule="auto"/>
              <w:rPr>
                <w:rFonts w:ascii="Times New Roman" w:eastAsia="Times New Roman" w:hAnsi="Times New Roman" w:cs="Times New Roman"/>
                <w:color w:val="000000"/>
                <w:sz w:val="20"/>
                <w:szCs w:val="20"/>
                <w:lang w:eastAsia="en-GB"/>
              </w:rPr>
            </w:pPr>
            <w:ins w:id="122" w:author="Author">
              <w:r w:rsidRPr="00411BB7">
                <w:rPr>
                  <w:rFonts w:ascii="Times New Roman" w:eastAsia="Times New Roman" w:hAnsi="Times New Roman" w:cs="Times New Roman"/>
                  <w:color w:val="000000"/>
                  <w:sz w:val="20"/>
                  <w:szCs w:val="20"/>
                  <w:lang w:eastAsia="en-GB"/>
                </w:rPr>
                <w:t xml:space="preserve">Credit protection -CDS </w:t>
              </w:r>
              <w:del w:id="123" w:author="Author">
                <w:r w:rsidRPr="00411BB7" w:rsidDel="00AF2629">
                  <w:rPr>
                    <w:rFonts w:ascii="Times New Roman" w:eastAsia="Times New Roman" w:hAnsi="Times New Roman" w:cs="Times New Roman"/>
                    <w:color w:val="000000"/>
                    <w:sz w:val="20"/>
                    <w:szCs w:val="20"/>
                    <w:lang w:eastAsia="en-GB"/>
                  </w:rPr>
                  <w:delText>&amp;</w:delText>
                </w:r>
              </w:del>
              <w:r w:rsidR="00AF2629">
                <w:rPr>
                  <w:rFonts w:ascii="Times New Roman" w:eastAsia="Times New Roman" w:hAnsi="Times New Roman" w:cs="Times New Roman"/>
                  <w:color w:val="000000"/>
                  <w:sz w:val="20"/>
                  <w:szCs w:val="20"/>
                  <w:lang w:eastAsia="en-GB"/>
                </w:rPr>
                <w:t>and</w:t>
              </w:r>
              <w:r w:rsidRPr="00411BB7">
                <w:rPr>
                  <w:rFonts w:ascii="Times New Roman" w:eastAsia="Times New Roman" w:hAnsi="Times New Roman" w:cs="Times New Roman"/>
                  <w:color w:val="000000"/>
                  <w:sz w:val="20"/>
                  <w:szCs w:val="20"/>
                  <w:lang w:eastAsia="en-GB"/>
                </w:rPr>
                <w:t xml:space="preserve"> Guarantees</w:t>
              </w:r>
              <w:r>
                <w:rPr>
                  <w:rFonts w:ascii="Times New Roman" w:eastAsia="Times New Roman" w:hAnsi="Times New Roman" w:cs="Times New Roman"/>
                  <w:color w:val="000000"/>
                  <w:sz w:val="20"/>
                  <w:szCs w:val="20"/>
                  <w:lang w:eastAsia="en-GB"/>
                </w:rPr>
                <w:t xml:space="preserve"> - </w:t>
              </w:r>
            </w:ins>
            <w:r w:rsidR="00692B32" w:rsidRPr="00DD642D">
              <w:rPr>
                <w:rFonts w:ascii="Times New Roman" w:eastAsia="Times New Roman" w:hAnsi="Times New Roman" w:cs="Times New Roman"/>
                <w:color w:val="000000"/>
                <w:sz w:val="20"/>
                <w:szCs w:val="20"/>
                <w:lang w:eastAsia="en-GB"/>
              </w:rPr>
              <w:t>Counterparty name for which credit protection is purchased</w:t>
            </w:r>
          </w:p>
        </w:tc>
        <w:tc>
          <w:tcPr>
            <w:tcW w:w="6262" w:type="dxa"/>
            <w:tcBorders>
              <w:top w:val="nil"/>
              <w:left w:val="nil"/>
              <w:bottom w:val="single" w:sz="4" w:space="0" w:color="auto"/>
              <w:right w:val="single" w:sz="4" w:space="0" w:color="auto"/>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Name of the counterparty for which protection has been purchased for its default</w:t>
            </w:r>
          </w:p>
        </w:tc>
      </w:tr>
      <w:tr w:rsidR="00CB04A0" w:rsidRPr="006D1A97" w:rsidTr="00DD642D">
        <w:trPr>
          <w:gridBefore w:val="1"/>
          <w:wBefore w:w="10" w:type="dxa"/>
          <w:trHeight w:val="570"/>
        </w:trPr>
        <w:tc>
          <w:tcPr>
            <w:tcW w:w="841" w:type="dxa"/>
            <w:tcBorders>
              <w:top w:val="nil"/>
              <w:left w:val="single" w:sz="4" w:space="0" w:color="auto"/>
              <w:bottom w:val="single" w:sz="4" w:space="0" w:color="auto"/>
              <w:right w:val="single" w:sz="4" w:space="0" w:color="auto"/>
            </w:tcBorders>
            <w:shd w:val="clear" w:color="auto" w:fill="auto"/>
            <w:hideMark/>
          </w:tcPr>
          <w:p w:rsidR="00585D69" w:rsidRPr="00DD642D" w:rsidRDefault="004E026C">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37462D">
              <w:rPr>
                <w:rFonts w:ascii="Times New Roman" w:eastAsia="Times New Roman" w:hAnsi="Times New Roman" w:cs="Times New Roman"/>
                <w:color w:val="000000"/>
                <w:sz w:val="20"/>
                <w:szCs w:val="20"/>
                <w:lang w:eastAsia="en-GB"/>
              </w:rPr>
              <w:t>2</w:t>
            </w:r>
            <w:ins w:id="124" w:author="Author">
              <w:r w:rsidR="00AF2629">
                <w:rPr>
                  <w:rFonts w:ascii="Times New Roman" w:eastAsia="Times New Roman" w:hAnsi="Times New Roman" w:cs="Times New Roman"/>
                  <w:color w:val="000000"/>
                  <w:sz w:val="20"/>
                  <w:szCs w:val="20"/>
                  <w:lang w:eastAsia="en-GB"/>
                </w:rPr>
                <w:t>1</w:t>
              </w:r>
            </w:ins>
            <w:del w:id="125" w:author="Author">
              <w:r w:rsidR="0037462D" w:rsidDel="00AF2629">
                <w:rPr>
                  <w:rFonts w:ascii="Times New Roman" w:eastAsia="Times New Roman" w:hAnsi="Times New Roman" w:cs="Times New Roman"/>
                  <w:color w:val="000000"/>
                  <w:sz w:val="20"/>
                  <w:szCs w:val="20"/>
                  <w:lang w:eastAsia="en-GB"/>
                </w:rPr>
                <w:delText>0</w:delText>
              </w:r>
            </w:del>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R6</w:t>
            </w:r>
            <w:r>
              <w:rPr>
                <w:rFonts w:ascii="Times New Roman" w:eastAsia="Times New Roman" w:hAnsi="Times New Roman" w:cs="Times New Roman"/>
                <w:color w:val="000000"/>
                <w:sz w:val="20"/>
                <w:szCs w:val="20"/>
                <w:lang w:eastAsia="en-GB"/>
              </w:rPr>
              <w:t>)</w:t>
            </w:r>
          </w:p>
        </w:tc>
        <w:tc>
          <w:tcPr>
            <w:tcW w:w="2111" w:type="dxa"/>
            <w:tcBorders>
              <w:top w:val="nil"/>
              <w:left w:val="nil"/>
              <w:bottom w:val="single" w:sz="4" w:space="0" w:color="auto"/>
              <w:right w:val="single" w:sz="4" w:space="0" w:color="auto"/>
            </w:tcBorders>
            <w:shd w:val="clear" w:color="auto" w:fill="auto"/>
            <w:hideMark/>
          </w:tcPr>
          <w:p w:rsidR="00585D69" w:rsidRPr="00DD642D" w:rsidRDefault="00411BB7" w:rsidP="00DB2589">
            <w:pPr>
              <w:spacing w:after="0" w:line="240" w:lineRule="auto"/>
              <w:rPr>
                <w:rFonts w:ascii="Times New Roman" w:eastAsia="Times New Roman" w:hAnsi="Times New Roman" w:cs="Times New Roman"/>
                <w:color w:val="000000"/>
                <w:sz w:val="20"/>
                <w:szCs w:val="20"/>
                <w:lang w:eastAsia="en-GB"/>
              </w:rPr>
            </w:pPr>
            <w:ins w:id="126" w:author="Author">
              <w:r w:rsidRPr="00C56F2B">
                <w:rPr>
                  <w:rFonts w:ascii="Times New Roman" w:eastAsia="Times New Roman" w:hAnsi="Times New Roman" w:cs="Times New Roman"/>
                  <w:color w:val="000000"/>
                  <w:sz w:val="20"/>
                  <w:szCs w:val="20"/>
                  <w:lang w:eastAsia="en-GB"/>
                </w:rPr>
                <w:t>Swaps</w:t>
              </w:r>
              <w:r>
                <w:rPr>
                  <w:rFonts w:ascii="Times New Roman" w:eastAsia="Times New Roman" w:hAnsi="Times New Roman" w:cs="Times New Roman"/>
                  <w:color w:val="000000"/>
                  <w:sz w:val="20"/>
                  <w:szCs w:val="20"/>
                  <w:lang w:eastAsia="en-GB"/>
                </w:rPr>
                <w:t xml:space="preserve"> - </w:t>
              </w:r>
            </w:ins>
            <w:r w:rsidR="00692B32" w:rsidRPr="00DD642D">
              <w:rPr>
                <w:rFonts w:ascii="Times New Roman" w:eastAsia="Times New Roman" w:hAnsi="Times New Roman" w:cs="Times New Roman"/>
                <w:color w:val="000000"/>
                <w:sz w:val="20"/>
                <w:szCs w:val="20"/>
                <w:lang w:eastAsia="en-GB"/>
              </w:rPr>
              <w:t>Swap delivered interest rate (for buyer)</w:t>
            </w:r>
          </w:p>
        </w:tc>
        <w:tc>
          <w:tcPr>
            <w:tcW w:w="6262" w:type="dxa"/>
            <w:tcBorders>
              <w:top w:val="nil"/>
              <w:left w:val="nil"/>
              <w:bottom w:val="single" w:sz="4" w:space="0" w:color="auto"/>
              <w:right w:val="single" w:sz="4" w:space="0" w:color="auto"/>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Interest rate delivered under the swap contract (only for Interest rate swaps).</w:t>
            </w:r>
          </w:p>
        </w:tc>
      </w:tr>
      <w:tr w:rsidR="00CB04A0" w:rsidRPr="006D1A97" w:rsidTr="00DD642D">
        <w:trPr>
          <w:gridBefore w:val="1"/>
          <w:wBefore w:w="10" w:type="dxa"/>
          <w:trHeight w:val="570"/>
        </w:trPr>
        <w:tc>
          <w:tcPr>
            <w:tcW w:w="841" w:type="dxa"/>
            <w:tcBorders>
              <w:top w:val="nil"/>
              <w:left w:val="single" w:sz="4" w:space="0" w:color="auto"/>
              <w:bottom w:val="single" w:sz="4" w:space="0" w:color="auto"/>
              <w:right w:val="single" w:sz="4" w:space="0" w:color="auto"/>
            </w:tcBorders>
            <w:shd w:val="clear" w:color="auto" w:fill="auto"/>
            <w:hideMark/>
          </w:tcPr>
          <w:p w:rsidR="00585D69" w:rsidRPr="00DD642D" w:rsidRDefault="005C17D7"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37462D">
              <w:rPr>
                <w:rFonts w:ascii="Times New Roman" w:eastAsia="Times New Roman" w:hAnsi="Times New Roman" w:cs="Times New Roman"/>
                <w:color w:val="000000"/>
                <w:sz w:val="20"/>
                <w:szCs w:val="20"/>
                <w:lang w:eastAsia="en-GB"/>
              </w:rPr>
              <w:t>2</w:t>
            </w:r>
            <w:ins w:id="127" w:author="Author">
              <w:r w:rsidR="00AF2629">
                <w:rPr>
                  <w:rFonts w:ascii="Times New Roman" w:eastAsia="Times New Roman" w:hAnsi="Times New Roman" w:cs="Times New Roman"/>
                  <w:color w:val="000000"/>
                  <w:sz w:val="20"/>
                  <w:szCs w:val="20"/>
                  <w:lang w:eastAsia="en-GB"/>
                </w:rPr>
                <w:t>2</w:t>
              </w:r>
            </w:ins>
            <w:del w:id="128" w:author="Author">
              <w:r w:rsidR="0037462D" w:rsidDel="00AF2629">
                <w:rPr>
                  <w:rFonts w:ascii="Times New Roman" w:eastAsia="Times New Roman" w:hAnsi="Times New Roman" w:cs="Times New Roman"/>
                  <w:color w:val="000000"/>
                  <w:sz w:val="20"/>
                  <w:szCs w:val="20"/>
                  <w:lang w:eastAsia="en-GB"/>
                </w:rPr>
                <w:delText>1</w:delText>
              </w:r>
            </w:del>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S6</w:t>
            </w:r>
            <w:r>
              <w:rPr>
                <w:rFonts w:ascii="Times New Roman" w:eastAsia="Times New Roman" w:hAnsi="Times New Roman" w:cs="Times New Roman"/>
                <w:color w:val="000000"/>
                <w:sz w:val="20"/>
                <w:szCs w:val="20"/>
                <w:lang w:eastAsia="en-GB"/>
              </w:rPr>
              <w:t>)</w:t>
            </w:r>
          </w:p>
        </w:tc>
        <w:tc>
          <w:tcPr>
            <w:tcW w:w="2111" w:type="dxa"/>
            <w:tcBorders>
              <w:top w:val="nil"/>
              <w:left w:val="nil"/>
              <w:bottom w:val="single" w:sz="4" w:space="0" w:color="auto"/>
              <w:right w:val="single" w:sz="4" w:space="0" w:color="auto"/>
            </w:tcBorders>
            <w:shd w:val="clear" w:color="auto" w:fill="auto"/>
            <w:hideMark/>
          </w:tcPr>
          <w:p w:rsidR="00585D69" w:rsidRPr="00DD642D" w:rsidRDefault="00411BB7" w:rsidP="00DB2589">
            <w:pPr>
              <w:spacing w:after="0" w:line="240" w:lineRule="auto"/>
              <w:rPr>
                <w:rFonts w:ascii="Times New Roman" w:eastAsia="Times New Roman" w:hAnsi="Times New Roman" w:cs="Times New Roman"/>
                <w:color w:val="000000"/>
                <w:sz w:val="20"/>
                <w:szCs w:val="20"/>
                <w:lang w:eastAsia="en-GB"/>
              </w:rPr>
            </w:pPr>
            <w:ins w:id="129" w:author="Author">
              <w:r w:rsidRPr="00C56F2B">
                <w:rPr>
                  <w:rFonts w:ascii="Times New Roman" w:eastAsia="Times New Roman" w:hAnsi="Times New Roman" w:cs="Times New Roman"/>
                  <w:color w:val="000000"/>
                  <w:sz w:val="20"/>
                  <w:szCs w:val="20"/>
                  <w:lang w:eastAsia="en-GB"/>
                </w:rPr>
                <w:t>Swaps</w:t>
              </w:r>
              <w:r>
                <w:rPr>
                  <w:rFonts w:ascii="Times New Roman" w:eastAsia="Times New Roman" w:hAnsi="Times New Roman" w:cs="Times New Roman"/>
                  <w:color w:val="000000"/>
                  <w:sz w:val="20"/>
                  <w:szCs w:val="20"/>
                  <w:lang w:eastAsia="en-GB"/>
                </w:rPr>
                <w:t xml:space="preserve"> - </w:t>
              </w:r>
            </w:ins>
            <w:r w:rsidR="00692B32" w:rsidRPr="00DD642D">
              <w:rPr>
                <w:rFonts w:ascii="Times New Roman" w:eastAsia="Times New Roman" w:hAnsi="Times New Roman" w:cs="Times New Roman"/>
                <w:color w:val="000000"/>
                <w:sz w:val="20"/>
                <w:szCs w:val="20"/>
                <w:lang w:eastAsia="en-GB"/>
              </w:rPr>
              <w:t xml:space="preserve">Swap received interest rate (for buyer) </w:t>
            </w:r>
          </w:p>
        </w:tc>
        <w:tc>
          <w:tcPr>
            <w:tcW w:w="6262" w:type="dxa"/>
            <w:tcBorders>
              <w:top w:val="nil"/>
              <w:left w:val="nil"/>
              <w:bottom w:val="single" w:sz="4" w:space="0" w:color="auto"/>
              <w:right w:val="single" w:sz="4" w:space="0" w:color="auto"/>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eastAsia="Times New Roman" w:hAnsi="Times New Roman" w:cs="Times New Roman"/>
                <w:color w:val="000000"/>
                <w:sz w:val="20"/>
                <w:szCs w:val="20"/>
                <w:lang w:eastAsia="en-GB"/>
              </w:rPr>
              <w:t>Interest rate received under the swap contract (only for Interest rate swaps).</w:t>
            </w:r>
          </w:p>
        </w:tc>
      </w:tr>
      <w:tr w:rsidR="00CB04A0" w:rsidRPr="006D1A97" w:rsidTr="00DD642D">
        <w:trPr>
          <w:gridBefore w:val="1"/>
          <w:wBefore w:w="10" w:type="dxa"/>
          <w:trHeight w:val="300"/>
        </w:trPr>
        <w:tc>
          <w:tcPr>
            <w:tcW w:w="841" w:type="dxa"/>
            <w:tcBorders>
              <w:top w:val="nil"/>
              <w:left w:val="single" w:sz="4" w:space="0" w:color="000000"/>
              <w:bottom w:val="nil"/>
              <w:right w:val="single" w:sz="4" w:space="0" w:color="000000"/>
            </w:tcBorders>
            <w:shd w:val="clear" w:color="auto" w:fill="auto"/>
            <w:hideMark/>
          </w:tcPr>
          <w:p w:rsidR="00585D69" w:rsidRPr="00DD642D" w:rsidRDefault="005C17D7"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C02</w:t>
            </w:r>
            <w:ins w:id="130" w:author="Author">
              <w:r w:rsidR="00AF2629">
                <w:rPr>
                  <w:rFonts w:ascii="Times New Roman" w:eastAsia="Times New Roman" w:hAnsi="Times New Roman" w:cs="Times New Roman"/>
                  <w:color w:val="000000"/>
                  <w:sz w:val="20"/>
                  <w:szCs w:val="20"/>
                  <w:lang w:eastAsia="en-GB"/>
                </w:rPr>
                <w:t>3</w:t>
              </w:r>
            </w:ins>
            <w:del w:id="131" w:author="Author">
              <w:r w:rsidR="0037462D" w:rsidDel="00AF2629">
                <w:rPr>
                  <w:rFonts w:ascii="Times New Roman" w:eastAsia="Times New Roman" w:hAnsi="Times New Roman" w:cs="Times New Roman"/>
                  <w:color w:val="000000"/>
                  <w:sz w:val="20"/>
                  <w:szCs w:val="20"/>
                  <w:lang w:eastAsia="en-GB"/>
                </w:rPr>
                <w:delText>2</w:delText>
              </w:r>
            </w:del>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T6</w:t>
            </w:r>
            <w:r>
              <w:rPr>
                <w:rFonts w:ascii="Times New Roman" w:eastAsia="Times New Roman" w:hAnsi="Times New Roman" w:cs="Times New Roman"/>
                <w:color w:val="000000"/>
                <w:sz w:val="20"/>
                <w:szCs w:val="20"/>
                <w:lang w:eastAsia="en-GB"/>
              </w:rPr>
              <w:t>)</w:t>
            </w:r>
          </w:p>
        </w:tc>
        <w:tc>
          <w:tcPr>
            <w:tcW w:w="2111" w:type="dxa"/>
            <w:tcBorders>
              <w:top w:val="nil"/>
              <w:left w:val="nil"/>
              <w:bottom w:val="nil"/>
              <w:right w:val="single" w:sz="4" w:space="0" w:color="000000"/>
            </w:tcBorders>
            <w:shd w:val="clear" w:color="auto" w:fill="auto"/>
            <w:hideMark/>
          </w:tcPr>
          <w:p w:rsidR="00585D69" w:rsidRPr="00DD642D" w:rsidRDefault="00411BB7" w:rsidP="00DB2589">
            <w:pPr>
              <w:spacing w:after="0" w:line="240" w:lineRule="auto"/>
              <w:rPr>
                <w:rFonts w:ascii="Times New Roman" w:eastAsia="Times New Roman" w:hAnsi="Times New Roman" w:cs="Times New Roman"/>
                <w:color w:val="000000"/>
                <w:sz w:val="20"/>
                <w:szCs w:val="20"/>
                <w:lang w:eastAsia="en-GB"/>
              </w:rPr>
            </w:pPr>
            <w:ins w:id="132" w:author="Author">
              <w:r w:rsidRPr="00C56F2B">
                <w:rPr>
                  <w:rFonts w:ascii="Times New Roman" w:eastAsia="Times New Roman" w:hAnsi="Times New Roman" w:cs="Times New Roman"/>
                  <w:color w:val="000000"/>
                  <w:sz w:val="20"/>
                  <w:szCs w:val="20"/>
                  <w:lang w:eastAsia="en-GB"/>
                </w:rPr>
                <w:t>Swaps</w:t>
              </w:r>
              <w:r>
                <w:rPr>
                  <w:rFonts w:ascii="Times New Roman" w:eastAsia="Times New Roman" w:hAnsi="Times New Roman" w:cs="Times New Roman"/>
                  <w:color w:val="000000"/>
                  <w:sz w:val="20"/>
                  <w:szCs w:val="20"/>
                  <w:lang w:eastAsia="en-GB"/>
                </w:rPr>
                <w:t xml:space="preserve"> - </w:t>
              </w:r>
            </w:ins>
            <w:r w:rsidR="00692B32" w:rsidRPr="00DD642D">
              <w:rPr>
                <w:rFonts w:ascii="Times New Roman" w:eastAsia="Times New Roman" w:hAnsi="Times New Roman" w:cs="Times New Roman"/>
                <w:color w:val="000000"/>
                <w:sz w:val="20"/>
                <w:szCs w:val="20"/>
                <w:lang w:eastAsia="en-GB"/>
              </w:rPr>
              <w:t>Swap delivered currency (for buyer)</w:t>
            </w:r>
          </w:p>
        </w:tc>
        <w:tc>
          <w:tcPr>
            <w:tcW w:w="6262" w:type="dxa"/>
            <w:tcBorders>
              <w:top w:val="nil"/>
              <w:left w:val="nil"/>
              <w:bottom w:val="nil"/>
              <w:right w:val="single" w:sz="4" w:space="0" w:color="000000"/>
            </w:tcBorders>
            <w:shd w:val="clear" w:color="auto" w:fill="auto"/>
            <w:hideMark/>
          </w:tcPr>
          <w:p w:rsidR="00585D69" w:rsidRPr="00DD642D" w:rsidRDefault="00692B32" w:rsidP="00AB7A73">
            <w:pPr>
              <w:spacing w:after="0" w:line="240" w:lineRule="auto"/>
              <w:rPr>
                <w:rFonts w:ascii="Times New Roman" w:eastAsia="Times New Roman" w:hAnsi="Times New Roman" w:cs="Times New Roman"/>
                <w:color w:val="000000"/>
                <w:sz w:val="20"/>
                <w:szCs w:val="20"/>
                <w:lang w:eastAsia="en-GB"/>
              </w:rPr>
            </w:pPr>
            <w:r w:rsidRPr="00DD642D">
              <w:rPr>
                <w:rFonts w:ascii="Times New Roman" w:hAnsi="Times New Roman" w:cs="Times New Roman"/>
                <w:sz w:val="20"/>
                <w:szCs w:val="20"/>
              </w:rPr>
              <w:t>Identify the ISO 4217 alphabetic code of the</w:t>
            </w:r>
            <w:r w:rsidRPr="00DD642D">
              <w:rPr>
                <w:rFonts w:ascii="Times New Roman" w:eastAsia="Times New Roman" w:hAnsi="Times New Roman" w:cs="Times New Roman"/>
                <w:color w:val="000000"/>
                <w:sz w:val="20"/>
                <w:szCs w:val="20"/>
                <w:lang w:eastAsia="en-GB"/>
              </w:rPr>
              <w:t xml:space="preserve"> currency of the swap price (only for currency swaps).</w:t>
            </w:r>
          </w:p>
        </w:tc>
      </w:tr>
      <w:tr w:rsidR="00CB04A0" w:rsidRPr="006D1A97" w:rsidTr="00DD642D">
        <w:trPr>
          <w:gridBefore w:val="1"/>
          <w:wBefore w:w="10" w:type="dxa"/>
          <w:trHeight w:val="300"/>
        </w:trPr>
        <w:tc>
          <w:tcPr>
            <w:tcW w:w="841" w:type="dxa"/>
            <w:tcBorders>
              <w:top w:val="single" w:sz="4" w:space="0" w:color="000000"/>
              <w:left w:val="single" w:sz="4" w:space="0" w:color="000000"/>
              <w:bottom w:val="single" w:sz="4" w:space="0" w:color="000000"/>
              <w:right w:val="single" w:sz="4" w:space="0" w:color="000000"/>
            </w:tcBorders>
            <w:shd w:val="clear" w:color="auto" w:fill="auto"/>
            <w:hideMark/>
          </w:tcPr>
          <w:p w:rsidR="00585D69" w:rsidRPr="00DD642D" w:rsidRDefault="005C17D7" w:rsidP="00DB258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C02</w:t>
            </w:r>
            <w:ins w:id="133" w:author="Author">
              <w:r w:rsidR="00AF2629">
                <w:rPr>
                  <w:rFonts w:ascii="Times New Roman" w:eastAsia="Times New Roman" w:hAnsi="Times New Roman" w:cs="Times New Roman"/>
                  <w:color w:val="000000"/>
                  <w:sz w:val="20"/>
                  <w:szCs w:val="20"/>
                  <w:lang w:eastAsia="en-GB"/>
                </w:rPr>
                <w:t>4</w:t>
              </w:r>
            </w:ins>
            <w:del w:id="134" w:author="Author">
              <w:r w:rsidR="0037462D" w:rsidDel="00AF2629">
                <w:rPr>
                  <w:rFonts w:ascii="Times New Roman" w:eastAsia="Times New Roman" w:hAnsi="Times New Roman" w:cs="Times New Roman"/>
                  <w:color w:val="000000"/>
                  <w:sz w:val="20"/>
                  <w:szCs w:val="20"/>
                  <w:lang w:eastAsia="en-GB"/>
                </w:rPr>
                <w:delText>3</w:delText>
              </w:r>
            </w:del>
            <w:r>
              <w:rPr>
                <w:rFonts w:ascii="Times New Roman" w:eastAsia="Times New Roman" w:hAnsi="Times New Roman" w:cs="Times New Roman"/>
                <w:color w:val="000000"/>
                <w:sz w:val="20"/>
                <w:szCs w:val="20"/>
                <w:lang w:eastAsia="en-GB"/>
              </w:rPr>
              <w:t>0 (</w:t>
            </w:r>
            <w:r w:rsidR="00692B32" w:rsidRPr="00DD642D">
              <w:rPr>
                <w:rFonts w:ascii="Times New Roman" w:eastAsia="Times New Roman" w:hAnsi="Times New Roman" w:cs="Times New Roman"/>
                <w:color w:val="000000"/>
                <w:sz w:val="20"/>
                <w:szCs w:val="20"/>
                <w:lang w:eastAsia="en-GB"/>
              </w:rPr>
              <w:t>U6</w:t>
            </w:r>
            <w:r>
              <w:rPr>
                <w:rFonts w:ascii="Times New Roman" w:eastAsia="Times New Roman" w:hAnsi="Times New Roman" w:cs="Times New Roman"/>
                <w:color w:val="000000"/>
                <w:sz w:val="20"/>
                <w:szCs w:val="20"/>
                <w:lang w:eastAsia="en-GB"/>
              </w:rPr>
              <w:t>)</w:t>
            </w:r>
          </w:p>
        </w:tc>
        <w:tc>
          <w:tcPr>
            <w:tcW w:w="2111" w:type="dxa"/>
            <w:tcBorders>
              <w:top w:val="single" w:sz="4" w:space="0" w:color="000000"/>
              <w:left w:val="nil"/>
              <w:bottom w:val="single" w:sz="4" w:space="0" w:color="000000"/>
              <w:right w:val="single" w:sz="4" w:space="0" w:color="000000"/>
            </w:tcBorders>
            <w:shd w:val="clear" w:color="auto" w:fill="auto"/>
            <w:hideMark/>
          </w:tcPr>
          <w:p w:rsidR="00585D69" w:rsidRPr="00DD642D" w:rsidRDefault="00411BB7" w:rsidP="00DB2589">
            <w:pPr>
              <w:spacing w:after="0" w:line="240" w:lineRule="auto"/>
              <w:rPr>
                <w:rFonts w:ascii="Times New Roman" w:eastAsia="Times New Roman" w:hAnsi="Times New Roman" w:cs="Times New Roman"/>
                <w:color w:val="000000"/>
                <w:sz w:val="20"/>
                <w:szCs w:val="20"/>
                <w:lang w:eastAsia="en-GB"/>
              </w:rPr>
            </w:pPr>
            <w:ins w:id="135" w:author="Author">
              <w:r w:rsidRPr="00C56F2B">
                <w:rPr>
                  <w:rFonts w:ascii="Times New Roman" w:eastAsia="Times New Roman" w:hAnsi="Times New Roman" w:cs="Times New Roman"/>
                  <w:color w:val="000000"/>
                  <w:sz w:val="20"/>
                  <w:szCs w:val="20"/>
                  <w:lang w:eastAsia="en-GB"/>
                </w:rPr>
                <w:t>Swaps</w:t>
              </w:r>
              <w:r>
                <w:rPr>
                  <w:rFonts w:ascii="Times New Roman" w:eastAsia="Times New Roman" w:hAnsi="Times New Roman" w:cs="Times New Roman"/>
                  <w:color w:val="000000"/>
                  <w:sz w:val="20"/>
                  <w:szCs w:val="20"/>
                  <w:lang w:eastAsia="en-GB"/>
                </w:rPr>
                <w:t xml:space="preserve"> - </w:t>
              </w:r>
            </w:ins>
            <w:r w:rsidR="00692B32" w:rsidRPr="00DD642D">
              <w:rPr>
                <w:rFonts w:ascii="Times New Roman" w:eastAsia="Times New Roman" w:hAnsi="Times New Roman" w:cs="Times New Roman"/>
                <w:color w:val="000000"/>
                <w:sz w:val="20"/>
                <w:szCs w:val="20"/>
                <w:lang w:eastAsia="en-GB"/>
              </w:rPr>
              <w:t xml:space="preserve">Swap received currency (for buyer) </w:t>
            </w:r>
          </w:p>
        </w:tc>
        <w:tc>
          <w:tcPr>
            <w:tcW w:w="6262" w:type="dxa"/>
            <w:tcBorders>
              <w:top w:val="single" w:sz="4" w:space="0" w:color="000000"/>
              <w:left w:val="nil"/>
              <w:bottom w:val="single" w:sz="4" w:space="0" w:color="000000"/>
              <w:right w:val="single" w:sz="4" w:space="0" w:color="000000"/>
            </w:tcBorders>
            <w:shd w:val="clear" w:color="auto" w:fill="auto"/>
            <w:hideMark/>
          </w:tcPr>
          <w:p w:rsidR="00585D69" w:rsidRPr="00DD642D" w:rsidRDefault="00692B32" w:rsidP="00DB2589">
            <w:pPr>
              <w:spacing w:after="0" w:line="240" w:lineRule="auto"/>
              <w:rPr>
                <w:rFonts w:ascii="Times New Roman" w:eastAsia="Times New Roman" w:hAnsi="Times New Roman" w:cs="Times New Roman"/>
                <w:color w:val="000000"/>
                <w:sz w:val="20"/>
                <w:szCs w:val="20"/>
                <w:lang w:eastAsia="en-GB"/>
              </w:rPr>
            </w:pPr>
            <w:r w:rsidRPr="00DD642D">
              <w:rPr>
                <w:rFonts w:ascii="Times New Roman" w:hAnsi="Times New Roman" w:cs="Times New Roman"/>
                <w:sz w:val="20"/>
                <w:szCs w:val="20"/>
              </w:rPr>
              <w:t>Identify the ISO 4217 alphabetic code of the</w:t>
            </w:r>
            <w:r w:rsidRPr="00DD642D">
              <w:rPr>
                <w:rFonts w:ascii="Times New Roman" w:eastAsia="Times New Roman" w:hAnsi="Times New Roman" w:cs="Times New Roman"/>
                <w:color w:val="000000"/>
                <w:sz w:val="20"/>
                <w:szCs w:val="20"/>
                <w:lang w:eastAsia="en-GB"/>
              </w:rPr>
              <w:t xml:space="preserve"> currency of the swap notional amount (only for currency swaps).</w:t>
            </w:r>
          </w:p>
        </w:tc>
      </w:tr>
    </w:tbl>
    <w:p w:rsidR="00BB7862" w:rsidRDefault="00BB7862"/>
    <w:sectPr w:rsidR="00BB7862" w:rsidSect="00DB25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64BE6"/>
    <w:multiLevelType w:val="hybridMultilevel"/>
    <w:tmpl w:val="1AE05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B325E4"/>
    <w:multiLevelType w:val="hybridMultilevel"/>
    <w:tmpl w:val="8E605A6E"/>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
    <w:nsid w:val="264D0AFF"/>
    <w:multiLevelType w:val="hybridMultilevel"/>
    <w:tmpl w:val="F5347E26"/>
    <w:lvl w:ilvl="0" w:tplc="C87CAFFA">
      <w:start w:val="1"/>
      <w:numFmt w:val="bullet"/>
      <w:lvlText w:val=""/>
      <w:lvlJc w:val="left"/>
      <w:pPr>
        <w:tabs>
          <w:tab w:val="num" w:pos="-180"/>
        </w:tabs>
        <w:ind w:left="-180" w:hanging="454"/>
      </w:pPr>
      <w:rPr>
        <w:rFonts w:ascii="Wingdings" w:hAnsi="Wingdings" w:hint="default"/>
      </w:rPr>
    </w:lvl>
    <w:lvl w:ilvl="1" w:tplc="08090003">
      <w:start w:val="1"/>
      <w:numFmt w:val="bullet"/>
      <w:lvlText w:val="o"/>
      <w:lvlJc w:val="left"/>
      <w:pPr>
        <w:tabs>
          <w:tab w:val="num" w:pos="806"/>
        </w:tabs>
        <w:ind w:left="806" w:hanging="360"/>
      </w:pPr>
      <w:rPr>
        <w:rFonts w:ascii="Courier New" w:hAnsi="Courier New" w:cs="Courier New" w:hint="default"/>
      </w:rPr>
    </w:lvl>
    <w:lvl w:ilvl="2" w:tplc="08090005" w:tentative="1">
      <w:start w:val="1"/>
      <w:numFmt w:val="bullet"/>
      <w:lvlText w:val=""/>
      <w:lvlJc w:val="left"/>
      <w:pPr>
        <w:tabs>
          <w:tab w:val="num" w:pos="1526"/>
        </w:tabs>
        <w:ind w:left="1526" w:hanging="360"/>
      </w:pPr>
      <w:rPr>
        <w:rFonts w:ascii="Wingdings" w:hAnsi="Wingdings" w:hint="default"/>
      </w:rPr>
    </w:lvl>
    <w:lvl w:ilvl="3" w:tplc="08090001" w:tentative="1">
      <w:start w:val="1"/>
      <w:numFmt w:val="bullet"/>
      <w:lvlText w:val=""/>
      <w:lvlJc w:val="left"/>
      <w:pPr>
        <w:tabs>
          <w:tab w:val="num" w:pos="2246"/>
        </w:tabs>
        <w:ind w:left="2246" w:hanging="360"/>
      </w:pPr>
      <w:rPr>
        <w:rFonts w:ascii="Symbol" w:hAnsi="Symbol" w:hint="default"/>
      </w:rPr>
    </w:lvl>
    <w:lvl w:ilvl="4" w:tplc="08090003" w:tentative="1">
      <w:start w:val="1"/>
      <w:numFmt w:val="bullet"/>
      <w:lvlText w:val="o"/>
      <w:lvlJc w:val="left"/>
      <w:pPr>
        <w:tabs>
          <w:tab w:val="num" w:pos="2966"/>
        </w:tabs>
        <w:ind w:left="2966" w:hanging="360"/>
      </w:pPr>
      <w:rPr>
        <w:rFonts w:ascii="Courier New" w:hAnsi="Courier New" w:cs="Courier New" w:hint="default"/>
      </w:rPr>
    </w:lvl>
    <w:lvl w:ilvl="5" w:tplc="08090005" w:tentative="1">
      <w:start w:val="1"/>
      <w:numFmt w:val="bullet"/>
      <w:lvlText w:val=""/>
      <w:lvlJc w:val="left"/>
      <w:pPr>
        <w:tabs>
          <w:tab w:val="num" w:pos="3686"/>
        </w:tabs>
        <w:ind w:left="3686" w:hanging="360"/>
      </w:pPr>
      <w:rPr>
        <w:rFonts w:ascii="Wingdings" w:hAnsi="Wingdings" w:hint="default"/>
      </w:rPr>
    </w:lvl>
    <w:lvl w:ilvl="6" w:tplc="08090001" w:tentative="1">
      <w:start w:val="1"/>
      <w:numFmt w:val="bullet"/>
      <w:lvlText w:val=""/>
      <w:lvlJc w:val="left"/>
      <w:pPr>
        <w:tabs>
          <w:tab w:val="num" w:pos="4406"/>
        </w:tabs>
        <w:ind w:left="4406" w:hanging="360"/>
      </w:pPr>
      <w:rPr>
        <w:rFonts w:ascii="Symbol" w:hAnsi="Symbol" w:hint="default"/>
      </w:rPr>
    </w:lvl>
    <w:lvl w:ilvl="7" w:tplc="08090003" w:tentative="1">
      <w:start w:val="1"/>
      <w:numFmt w:val="bullet"/>
      <w:lvlText w:val="o"/>
      <w:lvlJc w:val="left"/>
      <w:pPr>
        <w:tabs>
          <w:tab w:val="num" w:pos="5126"/>
        </w:tabs>
        <w:ind w:left="5126" w:hanging="360"/>
      </w:pPr>
      <w:rPr>
        <w:rFonts w:ascii="Courier New" w:hAnsi="Courier New" w:cs="Courier New" w:hint="default"/>
      </w:rPr>
    </w:lvl>
    <w:lvl w:ilvl="8" w:tplc="08090005" w:tentative="1">
      <w:start w:val="1"/>
      <w:numFmt w:val="bullet"/>
      <w:lvlText w:val=""/>
      <w:lvlJc w:val="left"/>
      <w:pPr>
        <w:tabs>
          <w:tab w:val="num" w:pos="5846"/>
        </w:tabs>
        <w:ind w:left="5846" w:hanging="360"/>
      </w:pPr>
      <w:rPr>
        <w:rFonts w:ascii="Wingdings" w:hAnsi="Wingdings" w:hint="default"/>
      </w:rPr>
    </w:lvl>
  </w:abstractNum>
  <w:abstractNum w:abstractNumId="3">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4">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5">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6">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D51347A"/>
    <w:multiLevelType w:val="hybridMultilevel"/>
    <w:tmpl w:val="DC44D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6213F3F"/>
    <w:multiLevelType w:val="hybridMultilevel"/>
    <w:tmpl w:val="1DDA9456"/>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num>
  <w:num w:numId="4">
    <w:abstractNumId w:val="3"/>
  </w:num>
  <w:num w:numId="5">
    <w:abstractNumId w:val="0"/>
  </w:num>
  <w:num w:numId="6">
    <w:abstractNumId w:val="7"/>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B2589"/>
    <w:rsid w:val="00072A8B"/>
    <w:rsid w:val="000C64D7"/>
    <w:rsid w:val="00105857"/>
    <w:rsid w:val="001258AF"/>
    <w:rsid w:val="00154629"/>
    <w:rsid w:val="001A7774"/>
    <w:rsid w:val="00293C07"/>
    <w:rsid w:val="003566D5"/>
    <w:rsid w:val="00373885"/>
    <w:rsid w:val="0037462D"/>
    <w:rsid w:val="003D44A6"/>
    <w:rsid w:val="00411BB7"/>
    <w:rsid w:val="00482AD9"/>
    <w:rsid w:val="004E026C"/>
    <w:rsid w:val="004E7B76"/>
    <w:rsid w:val="00585D69"/>
    <w:rsid w:val="005C17D7"/>
    <w:rsid w:val="00622237"/>
    <w:rsid w:val="00692B32"/>
    <w:rsid w:val="006B412A"/>
    <w:rsid w:val="006D1A97"/>
    <w:rsid w:val="00754175"/>
    <w:rsid w:val="007A21E1"/>
    <w:rsid w:val="007F2F55"/>
    <w:rsid w:val="00871B02"/>
    <w:rsid w:val="008E2F42"/>
    <w:rsid w:val="008F471D"/>
    <w:rsid w:val="009350D6"/>
    <w:rsid w:val="00957428"/>
    <w:rsid w:val="00961EFC"/>
    <w:rsid w:val="00A06FCD"/>
    <w:rsid w:val="00A16F09"/>
    <w:rsid w:val="00A21953"/>
    <w:rsid w:val="00A21F82"/>
    <w:rsid w:val="00AB7A73"/>
    <w:rsid w:val="00AD7DD8"/>
    <w:rsid w:val="00AF2629"/>
    <w:rsid w:val="00B9487B"/>
    <w:rsid w:val="00BB1F45"/>
    <w:rsid w:val="00BB55DA"/>
    <w:rsid w:val="00BB7862"/>
    <w:rsid w:val="00C54FFC"/>
    <w:rsid w:val="00C71D79"/>
    <w:rsid w:val="00C81B4A"/>
    <w:rsid w:val="00CA5BB8"/>
    <w:rsid w:val="00CA676E"/>
    <w:rsid w:val="00CB04A0"/>
    <w:rsid w:val="00CF63C8"/>
    <w:rsid w:val="00D63119"/>
    <w:rsid w:val="00DB2589"/>
    <w:rsid w:val="00DB5BD6"/>
    <w:rsid w:val="00DB5FD9"/>
    <w:rsid w:val="00DB603F"/>
    <w:rsid w:val="00DD642D"/>
    <w:rsid w:val="00E24461"/>
    <w:rsid w:val="00E264AA"/>
    <w:rsid w:val="00EE04DA"/>
    <w:rsid w:val="00EF6B42"/>
    <w:rsid w:val="00F500D3"/>
    <w:rsid w:val="00F646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B2589"/>
    <w:rPr>
      <w:sz w:val="16"/>
      <w:szCs w:val="16"/>
    </w:rPr>
  </w:style>
  <w:style w:type="paragraph" w:styleId="CommentText">
    <w:name w:val="annotation text"/>
    <w:basedOn w:val="Normal"/>
    <w:link w:val="CommentTextChar"/>
    <w:uiPriority w:val="99"/>
    <w:semiHidden/>
    <w:unhideWhenUsed/>
    <w:rsid w:val="00DB2589"/>
    <w:pPr>
      <w:spacing w:line="240" w:lineRule="auto"/>
    </w:pPr>
    <w:rPr>
      <w:sz w:val="20"/>
      <w:szCs w:val="20"/>
    </w:rPr>
  </w:style>
  <w:style w:type="character" w:customStyle="1" w:styleId="CommentTextChar">
    <w:name w:val="Comment Text Char"/>
    <w:basedOn w:val="DefaultParagraphFont"/>
    <w:link w:val="CommentText"/>
    <w:uiPriority w:val="99"/>
    <w:semiHidden/>
    <w:rsid w:val="00DB2589"/>
    <w:rPr>
      <w:sz w:val="20"/>
      <w:szCs w:val="20"/>
    </w:rPr>
  </w:style>
  <w:style w:type="paragraph" w:styleId="BalloonText">
    <w:name w:val="Balloon Text"/>
    <w:basedOn w:val="Normal"/>
    <w:link w:val="BalloonTextChar"/>
    <w:uiPriority w:val="99"/>
    <w:semiHidden/>
    <w:unhideWhenUsed/>
    <w:rsid w:val="00DB25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258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AB7A73"/>
    <w:rPr>
      <w:b/>
      <w:bCs/>
    </w:rPr>
  </w:style>
  <w:style w:type="character" w:customStyle="1" w:styleId="CommentSubjectChar">
    <w:name w:val="Comment Subject Char"/>
    <w:basedOn w:val="CommentTextChar"/>
    <w:link w:val="CommentSubject"/>
    <w:uiPriority w:val="99"/>
    <w:semiHidden/>
    <w:rsid w:val="00AB7A73"/>
    <w:rPr>
      <w:b/>
      <w:bCs/>
      <w:sz w:val="20"/>
      <w:szCs w:val="20"/>
    </w:rPr>
  </w:style>
  <w:style w:type="paragraph" w:styleId="ListParagraph">
    <w:name w:val="List Paragraph"/>
    <w:basedOn w:val="Normal"/>
    <w:uiPriority w:val="34"/>
    <w:qFormat/>
    <w:rsid w:val="00871B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B2589"/>
    <w:rPr>
      <w:sz w:val="16"/>
      <w:szCs w:val="16"/>
    </w:rPr>
  </w:style>
  <w:style w:type="paragraph" w:styleId="CommentText">
    <w:name w:val="annotation text"/>
    <w:basedOn w:val="Normal"/>
    <w:link w:val="CommentTextChar"/>
    <w:uiPriority w:val="99"/>
    <w:semiHidden/>
    <w:unhideWhenUsed/>
    <w:rsid w:val="00DB2589"/>
    <w:pPr>
      <w:spacing w:line="240" w:lineRule="auto"/>
    </w:pPr>
    <w:rPr>
      <w:sz w:val="20"/>
      <w:szCs w:val="20"/>
    </w:rPr>
  </w:style>
  <w:style w:type="character" w:customStyle="1" w:styleId="CommentTextChar">
    <w:name w:val="Comment Text Char"/>
    <w:basedOn w:val="DefaultParagraphFont"/>
    <w:link w:val="CommentText"/>
    <w:uiPriority w:val="99"/>
    <w:semiHidden/>
    <w:rsid w:val="00DB2589"/>
    <w:rPr>
      <w:sz w:val="20"/>
      <w:szCs w:val="20"/>
    </w:rPr>
  </w:style>
  <w:style w:type="paragraph" w:styleId="BalloonText">
    <w:name w:val="Balloon Text"/>
    <w:basedOn w:val="Normal"/>
    <w:link w:val="BalloonTextChar"/>
    <w:uiPriority w:val="99"/>
    <w:semiHidden/>
    <w:unhideWhenUsed/>
    <w:rsid w:val="00DB25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258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AB7A73"/>
    <w:rPr>
      <w:b/>
      <w:bCs/>
    </w:rPr>
  </w:style>
  <w:style w:type="character" w:customStyle="1" w:styleId="CommentSubjectChar">
    <w:name w:val="Comment Subject Char"/>
    <w:basedOn w:val="CommentTextChar"/>
    <w:link w:val="CommentSubject"/>
    <w:uiPriority w:val="99"/>
    <w:semiHidden/>
    <w:rsid w:val="00AB7A73"/>
    <w:rPr>
      <w:b/>
      <w:bCs/>
      <w:sz w:val="20"/>
      <w:szCs w:val="20"/>
    </w:rPr>
  </w:style>
  <w:style w:type="paragraph" w:styleId="ListParagraph">
    <w:name w:val="List Paragraph"/>
    <w:basedOn w:val="Normal"/>
    <w:uiPriority w:val="34"/>
    <w:qFormat/>
    <w:rsid w:val="00871B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876924">
      <w:bodyDiv w:val="1"/>
      <w:marLeft w:val="0"/>
      <w:marRight w:val="0"/>
      <w:marTop w:val="0"/>
      <w:marBottom w:val="0"/>
      <w:divBdr>
        <w:top w:val="none" w:sz="0" w:space="0" w:color="auto"/>
        <w:left w:val="none" w:sz="0" w:space="0" w:color="auto"/>
        <w:bottom w:val="none" w:sz="0" w:space="0" w:color="auto"/>
        <w:right w:val="none" w:sz="0" w:space="0" w:color="auto"/>
      </w:divBdr>
    </w:div>
    <w:div w:id="929392509">
      <w:bodyDiv w:val="1"/>
      <w:marLeft w:val="0"/>
      <w:marRight w:val="0"/>
      <w:marTop w:val="0"/>
      <w:marBottom w:val="0"/>
      <w:divBdr>
        <w:top w:val="none" w:sz="0" w:space="0" w:color="auto"/>
        <w:left w:val="none" w:sz="0" w:space="0" w:color="auto"/>
        <w:bottom w:val="none" w:sz="0" w:space="0" w:color="auto"/>
        <w:right w:val="none" w:sz="0" w:space="0" w:color="auto"/>
      </w:divBdr>
    </w:div>
    <w:div w:id="174957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1954</Words>
  <Characters>11139</Characters>
  <Application>Microsoft Office Word</Application>
  <DocSecurity>0</DocSecurity>
  <Lines>92</Lines>
  <Paragraphs>26</Paragraphs>
  <ScaleCrop>false</ScaleCrop>
  <Company/>
  <LinksUpToDate>false</LinksUpToDate>
  <CharactersWithSpaces>13067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2015-07-02T23:37:00Z</dcterms:created>
  <dcterms:modified xsi:type="dcterms:W3CDTF">2015-08-21T14:27:00Z</dcterms:modified>
</cp:coreProperties>
</file>